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CD360" w14:textId="77777777" w:rsidR="00A24501" w:rsidRDefault="00A24501" w:rsidP="00A24501">
      <w:pPr>
        <w:jc w:val="both"/>
        <w:rPr>
          <w:b/>
        </w:rPr>
      </w:pPr>
      <w:r w:rsidRPr="0086596C">
        <w:rPr>
          <w:sz w:val="20"/>
          <w:szCs w:val="20"/>
        </w:rPr>
        <w:t xml:space="preserve">Załącznik </w:t>
      </w:r>
      <w:r>
        <w:rPr>
          <w:sz w:val="20"/>
          <w:szCs w:val="20"/>
        </w:rPr>
        <w:t xml:space="preserve">nr 1c </w:t>
      </w:r>
      <w:r w:rsidRPr="00587701">
        <w:rPr>
          <w:sz w:val="20"/>
          <w:szCs w:val="20"/>
        </w:rPr>
        <w:t xml:space="preserve">do Regulaminu </w:t>
      </w:r>
      <w:r w:rsidRPr="00A642DE">
        <w:rPr>
          <w:sz w:val="20"/>
          <w:szCs w:val="20"/>
        </w:rPr>
        <w:t>określającego zasady usuwania przez Gminę Miejską Kraków wyrobów zawierających azbest oraz odpadów azbestowych</w:t>
      </w:r>
    </w:p>
    <w:p w14:paraId="6DE60534" w14:textId="77777777" w:rsidR="00A24501" w:rsidRPr="00587701" w:rsidRDefault="00A24501" w:rsidP="00A24501">
      <w:pPr>
        <w:rPr>
          <w:sz w:val="20"/>
          <w:szCs w:val="20"/>
        </w:rPr>
      </w:pPr>
    </w:p>
    <w:p w14:paraId="2C629B7F" w14:textId="77777777" w:rsidR="00A24501" w:rsidRPr="00DF681F" w:rsidRDefault="00A24501" w:rsidP="00A24501"/>
    <w:p w14:paraId="5DF41780" w14:textId="77777777" w:rsidR="00A24501" w:rsidRPr="00C36499" w:rsidRDefault="00A24501" w:rsidP="00A2450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WNIOSEK </w:t>
      </w:r>
    </w:p>
    <w:p w14:paraId="78366476" w14:textId="77777777" w:rsidR="00A24501" w:rsidRDefault="00A24501" w:rsidP="00A24501">
      <w:pPr>
        <w:spacing w:before="120"/>
        <w:jc w:val="center"/>
        <w:rPr>
          <w:b/>
        </w:rPr>
      </w:pPr>
      <w:r w:rsidRPr="007D694F">
        <w:rPr>
          <w:b/>
        </w:rPr>
        <w:t xml:space="preserve">o usługę transportu odpadów azbestowych </w:t>
      </w:r>
    </w:p>
    <w:p w14:paraId="59B8F056" w14:textId="77777777" w:rsidR="00A24501" w:rsidRDefault="00A24501" w:rsidP="00A24501">
      <w:pPr>
        <w:spacing w:before="120"/>
        <w:jc w:val="center"/>
        <w:rPr>
          <w:b/>
        </w:rPr>
      </w:pPr>
      <w:r>
        <w:rPr>
          <w:b/>
        </w:rPr>
        <w:t>w …………… roku</w:t>
      </w:r>
    </w:p>
    <w:p w14:paraId="26E8FB9F" w14:textId="77777777" w:rsidR="00A24501" w:rsidRDefault="00A24501" w:rsidP="00A24501">
      <w:pPr>
        <w:spacing w:before="120" w:line="276" w:lineRule="auto"/>
        <w:jc w:val="center"/>
        <w:rPr>
          <w:b/>
        </w:rPr>
      </w:pPr>
      <w:r>
        <w:rPr>
          <w:b/>
        </w:rPr>
        <w:t xml:space="preserve">w ramach realizacji </w:t>
      </w:r>
      <w:r w:rsidRPr="00DF681F">
        <w:rPr>
          <w:b/>
        </w:rPr>
        <w:t>Programu usuwania wyrobów zawierających azbest z terenu miasta Krakowa do 2032 r.</w:t>
      </w:r>
    </w:p>
    <w:p w14:paraId="5309B736" w14:textId="77777777" w:rsidR="00A24501" w:rsidRPr="009C57FF" w:rsidRDefault="00A24501" w:rsidP="00A24501">
      <w:pPr>
        <w:spacing w:before="120"/>
        <w:jc w:val="center"/>
        <w:rPr>
          <w:b/>
        </w:rPr>
      </w:pPr>
    </w:p>
    <w:p w14:paraId="36C67227" w14:textId="77777777" w:rsidR="00A24501" w:rsidRPr="003A5E4E" w:rsidRDefault="00A24501" w:rsidP="00A24501">
      <w:pPr>
        <w:spacing w:before="120"/>
        <w:rPr>
          <w:b/>
          <w:lang w:eastAsia="pl-PL"/>
        </w:rPr>
      </w:pPr>
      <w:r w:rsidRPr="003A5E4E">
        <w:rPr>
          <w:b/>
          <w:lang w:eastAsia="pl-PL"/>
        </w:rPr>
        <w:t xml:space="preserve">I. DANE WNIOSKODAWCY </w:t>
      </w:r>
    </w:p>
    <w:p w14:paraId="76160C58" w14:textId="77777777" w:rsidR="00A24501" w:rsidRPr="006420CE" w:rsidRDefault="00A24501" w:rsidP="00A24501">
      <w:pPr>
        <w:numPr>
          <w:ilvl w:val="0"/>
          <w:numId w:val="2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Nazwisko, imię……………………………………………………..………………………….. *)</w:t>
      </w:r>
    </w:p>
    <w:p w14:paraId="46E4856D" w14:textId="77777777" w:rsidR="00A24501" w:rsidRPr="006420CE" w:rsidRDefault="00A24501" w:rsidP="00A24501">
      <w:pPr>
        <w:numPr>
          <w:ilvl w:val="0"/>
          <w:numId w:val="2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PESEL………………..…………………………………........……………………...……………… *)</w:t>
      </w:r>
    </w:p>
    <w:p w14:paraId="47DF915F" w14:textId="77777777" w:rsidR="00A24501" w:rsidRPr="006420CE" w:rsidRDefault="00A24501" w:rsidP="00A24501">
      <w:pPr>
        <w:numPr>
          <w:ilvl w:val="0"/>
          <w:numId w:val="2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Telefon/mail</w:t>
      </w:r>
      <w:r w:rsidRPr="009C57FF">
        <w:rPr>
          <w:sz w:val="20"/>
          <w:szCs w:val="20"/>
          <w:lang w:eastAsia="pl-PL"/>
        </w:rPr>
        <w:tab/>
        <w:t>………………………………………………….………………………………………</w:t>
      </w:r>
    </w:p>
    <w:p w14:paraId="66D8BD21" w14:textId="77777777" w:rsidR="00A24501" w:rsidRPr="009C57FF" w:rsidRDefault="00A24501" w:rsidP="00A24501">
      <w:pPr>
        <w:numPr>
          <w:ilvl w:val="0"/>
          <w:numId w:val="2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Adres zamieszkania:</w:t>
      </w:r>
    </w:p>
    <w:p w14:paraId="23DC901A" w14:textId="77777777" w:rsidR="00A24501" w:rsidRPr="009C57FF" w:rsidRDefault="00A24501" w:rsidP="00A24501">
      <w:pPr>
        <w:numPr>
          <w:ilvl w:val="1"/>
          <w:numId w:val="2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Miejscowość </w:t>
      </w:r>
      <w:r>
        <w:rPr>
          <w:sz w:val="20"/>
          <w:szCs w:val="20"/>
          <w:lang w:eastAsia="pl-PL"/>
        </w:rPr>
        <w:t xml:space="preserve"> </w:t>
      </w:r>
      <w:r w:rsidRPr="009C57FF">
        <w:rPr>
          <w:sz w:val="20"/>
          <w:szCs w:val="20"/>
          <w:lang w:eastAsia="pl-PL"/>
        </w:rPr>
        <w:tab/>
        <w:t>……………………….….…..…</w:t>
      </w:r>
      <w:r w:rsidRPr="009C57FF">
        <w:rPr>
          <w:sz w:val="20"/>
          <w:szCs w:val="20"/>
          <w:lang w:eastAsia="pl-PL"/>
        </w:rPr>
        <w:tab/>
        <w:t xml:space="preserve">Kod pocztowy </w:t>
      </w:r>
      <w:r w:rsidRPr="009C57FF">
        <w:rPr>
          <w:sz w:val="20"/>
          <w:szCs w:val="20"/>
          <w:lang w:eastAsia="pl-PL"/>
        </w:rPr>
        <w:tab/>
        <w:t xml:space="preserve">     …..….……..……</w:t>
      </w:r>
      <w:r>
        <w:rPr>
          <w:sz w:val="20"/>
          <w:szCs w:val="20"/>
          <w:lang w:eastAsia="pl-PL"/>
        </w:rPr>
        <w:t>..</w:t>
      </w:r>
    </w:p>
    <w:p w14:paraId="5F910B9C" w14:textId="77777777" w:rsidR="00A24501" w:rsidRPr="009C57FF" w:rsidRDefault="00A24501" w:rsidP="00A24501">
      <w:pPr>
        <w:numPr>
          <w:ilvl w:val="1"/>
          <w:numId w:val="2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Ulica</w:t>
      </w:r>
      <w:r w:rsidRPr="009C57FF">
        <w:rPr>
          <w:sz w:val="20"/>
          <w:szCs w:val="20"/>
          <w:lang w:eastAsia="pl-PL"/>
        </w:rPr>
        <w:tab/>
      </w:r>
      <w:r w:rsidRPr="009C57FF">
        <w:rPr>
          <w:sz w:val="20"/>
          <w:szCs w:val="20"/>
          <w:lang w:eastAsia="pl-PL"/>
        </w:rPr>
        <w:tab/>
        <w:t>…………………………………</w:t>
      </w:r>
      <w:r w:rsidRPr="009C57FF">
        <w:rPr>
          <w:sz w:val="20"/>
          <w:szCs w:val="20"/>
          <w:lang w:eastAsia="pl-PL"/>
        </w:rPr>
        <w:tab/>
        <w:t>Nr domu/Nr lokalu   ……..….….………</w:t>
      </w:r>
    </w:p>
    <w:p w14:paraId="5A775B87" w14:textId="77777777" w:rsidR="00A24501" w:rsidRPr="009C57FF" w:rsidRDefault="00A24501" w:rsidP="00A24501">
      <w:pPr>
        <w:numPr>
          <w:ilvl w:val="0"/>
          <w:numId w:val="2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Adres do korespondencji </w:t>
      </w:r>
    </w:p>
    <w:p w14:paraId="2FFF2D8D" w14:textId="77777777" w:rsidR="00A24501" w:rsidRPr="009C57FF" w:rsidRDefault="00A24501" w:rsidP="00A24501">
      <w:pPr>
        <w:numPr>
          <w:ilvl w:val="1"/>
          <w:numId w:val="2"/>
        </w:numPr>
        <w:suppressAutoHyphens w:val="0"/>
        <w:spacing w:before="240"/>
        <w:ind w:left="113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Miejscowość </w:t>
      </w:r>
      <w:r w:rsidRPr="009C57FF">
        <w:rPr>
          <w:sz w:val="20"/>
          <w:szCs w:val="20"/>
          <w:lang w:eastAsia="pl-PL"/>
        </w:rPr>
        <w:tab/>
        <w:t>……………………….…..…….</w:t>
      </w:r>
      <w:r w:rsidRPr="009C57FF">
        <w:rPr>
          <w:sz w:val="20"/>
          <w:szCs w:val="20"/>
          <w:lang w:eastAsia="pl-PL"/>
        </w:rPr>
        <w:tab/>
        <w:t xml:space="preserve">Kod pocztowy </w:t>
      </w:r>
      <w:r w:rsidRPr="009C57FF">
        <w:rPr>
          <w:sz w:val="20"/>
          <w:szCs w:val="20"/>
          <w:lang w:eastAsia="pl-PL"/>
        </w:rPr>
        <w:tab/>
        <w:t xml:space="preserve">     …….……..……….</w:t>
      </w:r>
    </w:p>
    <w:p w14:paraId="6B833617" w14:textId="77777777" w:rsidR="00A24501" w:rsidRPr="00EA4FF9" w:rsidRDefault="00A24501" w:rsidP="00A24501">
      <w:pPr>
        <w:numPr>
          <w:ilvl w:val="1"/>
          <w:numId w:val="2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Ulica</w:t>
      </w:r>
      <w:r w:rsidRPr="009C57FF">
        <w:rPr>
          <w:sz w:val="20"/>
          <w:szCs w:val="20"/>
          <w:lang w:eastAsia="pl-PL"/>
        </w:rPr>
        <w:tab/>
      </w:r>
      <w:r w:rsidRPr="009C57FF">
        <w:rPr>
          <w:sz w:val="20"/>
          <w:szCs w:val="20"/>
          <w:lang w:eastAsia="pl-PL"/>
        </w:rPr>
        <w:tab/>
        <w:t>…………………………………</w:t>
      </w:r>
      <w:r w:rsidRPr="009C57FF">
        <w:rPr>
          <w:sz w:val="20"/>
          <w:szCs w:val="20"/>
          <w:lang w:eastAsia="pl-PL"/>
        </w:rPr>
        <w:tab/>
        <w:t>Nr domu/Nr lokalu   ……..….….………</w:t>
      </w:r>
    </w:p>
    <w:p w14:paraId="23BEEF37" w14:textId="77777777" w:rsidR="00A24501" w:rsidRPr="009C57FF" w:rsidRDefault="00A24501" w:rsidP="00A24501">
      <w:pPr>
        <w:numPr>
          <w:ilvl w:val="0"/>
          <w:numId w:val="2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Tytuł prawny do nieruchomości *)</w:t>
      </w:r>
    </w:p>
    <w:p w14:paraId="6EEBE952" w14:textId="77777777" w:rsidR="00A24501" w:rsidRPr="009C57FF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własność</w:t>
      </w:r>
    </w:p>
    <w:p w14:paraId="6B62CE8C" w14:textId="77777777" w:rsidR="00A24501" w:rsidRPr="009C57FF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współwłasność </w:t>
      </w:r>
    </w:p>
    <w:p w14:paraId="489AB018" w14:textId="77777777" w:rsidR="00A24501" w:rsidRPr="009C57FF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użytkowanie wieczyste</w:t>
      </w:r>
    </w:p>
    <w:p w14:paraId="71625D76" w14:textId="77777777" w:rsidR="00A24501" w:rsidRPr="00467C97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rPr>
          <w:sz w:val="20"/>
          <w:szCs w:val="20"/>
          <w:lang w:eastAsia="pl-PL"/>
        </w:rPr>
      </w:pPr>
      <w:r w:rsidRPr="00467C97">
        <w:rPr>
          <w:sz w:val="20"/>
          <w:szCs w:val="20"/>
          <w:lang w:eastAsia="pl-PL"/>
        </w:rPr>
        <w:t xml:space="preserve">ograniczone prawo rzeczowe w postaci użytkowania </w:t>
      </w:r>
    </w:p>
    <w:p w14:paraId="65A8626A" w14:textId="77777777" w:rsidR="00A24501" w:rsidRPr="009C57FF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rPr>
          <w:sz w:val="20"/>
          <w:szCs w:val="20"/>
          <w:lang w:eastAsia="pl-PL"/>
        </w:rPr>
      </w:pPr>
      <w:r w:rsidRPr="00467C97">
        <w:rPr>
          <w:sz w:val="20"/>
          <w:szCs w:val="20"/>
          <w:lang w:eastAsia="pl-PL"/>
        </w:rPr>
        <w:t>dzierżawa działkowa</w:t>
      </w:r>
    </w:p>
    <w:p w14:paraId="07D461BD" w14:textId="77777777" w:rsidR="00A24501" w:rsidRPr="00DF681F" w:rsidRDefault="00A24501" w:rsidP="00A24501">
      <w:pPr>
        <w:pStyle w:val="Akapitzlist"/>
        <w:ind w:left="1080"/>
        <w:jc w:val="both"/>
        <w:rPr>
          <w:b/>
        </w:rPr>
      </w:pPr>
    </w:p>
    <w:p w14:paraId="79B65258" w14:textId="77777777" w:rsidR="00A24501" w:rsidRPr="006420CE" w:rsidRDefault="00A24501" w:rsidP="00A24501">
      <w:pPr>
        <w:spacing w:before="120"/>
        <w:ind w:left="426" w:hanging="426"/>
        <w:rPr>
          <w:b/>
          <w:lang w:eastAsia="pl-PL"/>
        </w:rPr>
      </w:pPr>
      <w:r w:rsidRPr="003A5E4E">
        <w:rPr>
          <w:b/>
          <w:lang w:eastAsia="pl-PL"/>
        </w:rPr>
        <w:t>II. DANE OSOBY REPREZENTUJĄCEJ WNIOSKODAWCĘ /PEŁNOMOCNIKA WNIOSKODAWCY</w:t>
      </w:r>
    </w:p>
    <w:p w14:paraId="6281ED22" w14:textId="77777777" w:rsidR="00A24501" w:rsidRPr="009C57FF" w:rsidRDefault="00A24501" w:rsidP="00A24501">
      <w:pPr>
        <w:pStyle w:val="Akapitzlist"/>
        <w:numPr>
          <w:ilvl w:val="0"/>
          <w:numId w:val="2"/>
        </w:numPr>
        <w:suppressAutoHyphens w:val="0"/>
        <w:spacing w:before="240" w:line="276" w:lineRule="auto"/>
        <w:rPr>
          <w:strike/>
          <w:sz w:val="18"/>
          <w:szCs w:val="18"/>
          <w:lang w:eastAsia="pl-PL"/>
        </w:rPr>
      </w:pPr>
      <w:r w:rsidRPr="009C57FF">
        <w:rPr>
          <w:sz w:val="20"/>
          <w:szCs w:val="18"/>
          <w:lang w:eastAsia="pl-PL"/>
        </w:rPr>
        <w:t xml:space="preserve">Nazwisko, imię osoby reprezentującej/pełnomocnika upoważnionego do reprezentowania wnioskodawcy </w:t>
      </w:r>
    </w:p>
    <w:p w14:paraId="2D73123C" w14:textId="77777777" w:rsidR="00A24501" w:rsidRPr="003A5E4E" w:rsidRDefault="00A24501" w:rsidP="00A24501">
      <w:pPr>
        <w:spacing w:before="240"/>
        <w:ind w:left="709"/>
        <w:rPr>
          <w:sz w:val="20"/>
          <w:szCs w:val="18"/>
          <w:lang w:eastAsia="pl-PL"/>
        </w:rPr>
      </w:pPr>
      <w:r w:rsidRPr="003A5E4E">
        <w:rPr>
          <w:sz w:val="20"/>
          <w:szCs w:val="18"/>
          <w:lang w:eastAsia="pl-PL"/>
        </w:rPr>
        <w:t>…………………………………………………………………………………………………………….</w:t>
      </w:r>
    </w:p>
    <w:p w14:paraId="328F5C51" w14:textId="77777777" w:rsidR="00A24501" w:rsidRPr="003A5E4E" w:rsidRDefault="00A24501" w:rsidP="00A24501">
      <w:pPr>
        <w:spacing w:before="240"/>
        <w:ind w:left="709"/>
        <w:rPr>
          <w:sz w:val="20"/>
          <w:szCs w:val="18"/>
          <w:lang w:eastAsia="pl-PL"/>
        </w:rPr>
      </w:pPr>
      <w:r w:rsidRPr="003A5E4E">
        <w:rPr>
          <w:sz w:val="20"/>
          <w:szCs w:val="18"/>
          <w:lang w:eastAsia="pl-PL"/>
        </w:rPr>
        <w:t>PESEL</w:t>
      </w:r>
      <w:r>
        <w:rPr>
          <w:sz w:val="20"/>
          <w:szCs w:val="18"/>
          <w:lang w:eastAsia="pl-PL"/>
        </w:rPr>
        <w:t xml:space="preserve"> …………………….……..….…… </w:t>
      </w:r>
      <w:r w:rsidRPr="003A5E4E">
        <w:rPr>
          <w:sz w:val="20"/>
          <w:szCs w:val="18"/>
          <w:lang w:eastAsia="pl-PL"/>
        </w:rPr>
        <w:t>Telefon</w:t>
      </w:r>
      <w:r>
        <w:rPr>
          <w:sz w:val="20"/>
          <w:szCs w:val="18"/>
          <w:lang w:eastAsia="pl-PL"/>
        </w:rPr>
        <w:t xml:space="preserve"> </w:t>
      </w:r>
      <w:r w:rsidRPr="003A5E4E">
        <w:rPr>
          <w:sz w:val="20"/>
          <w:szCs w:val="18"/>
          <w:lang w:eastAsia="pl-PL"/>
        </w:rPr>
        <w:t xml:space="preserve">.................................................................................. </w:t>
      </w:r>
    </w:p>
    <w:p w14:paraId="40D56512" w14:textId="77777777" w:rsidR="00A24501" w:rsidRDefault="00A24501" w:rsidP="00A24501">
      <w:pPr>
        <w:spacing w:before="240"/>
        <w:ind w:firstLine="708"/>
        <w:jc w:val="both"/>
        <w:rPr>
          <w:sz w:val="22"/>
          <w:szCs w:val="22"/>
        </w:rPr>
      </w:pPr>
      <w:r w:rsidRPr="003A5E4E">
        <w:rPr>
          <w:sz w:val="20"/>
          <w:szCs w:val="18"/>
          <w:lang w:eastAsia="pl-PL"/>
        </w:rPr>
        <w:t>e-mail:</w:t>
      </w:r>
      <w:r>
        <w:rPr>
          <w:sz w:val="20"/>
          <w:szCs w:val="18"/>
          <w:lang w:eastAsia="pl-PL"/>
        </w:rPr>
        <w:t xml:space="preserve"> </w:t>
      </w:r>
      <w:r w:rsidRPr="003A5E4E">
        <w:rPr>
          <w:sz w:val="20"/>
          <w:szCs w:val="18"/>
          <w:lang w:eastAsia="pl-PL"/>
        </w:rPr>
        <w:t>……………………………………….............................................................................................</w:t>
      </w:r>
    </w:p>
    <w:p w14:paraId="55932E9E" w14:textId="77777777" w:rsidR="00A24501" w:rsidRDefault="00A24501" w:rsidP="00A24501">
      <w:pPr>
        <w:tabs>
          <w:tab w:val="left" w:pos="1134"/>
        </w:tabs>
        <w:spacing w:before="240"/>
        <w:ind w:left="426" w:hanging="426"/>
        <w:rPr>
          <w:b/>
          <w:lang w:eastAsia="pl-PL"/>
        </w:rPr>
      </w:pPr>
      <w:r w:rsidRPr="003A5E4E">
        <w:rPr>
          <w:b/>
          <w:lang w:eastAsia="pl-PL"/>
        </w:rPr>
        <w:lastRenderedPageBreak/>
        <w:t xml:space="preserve">III. </w:t>
      </w:r>
      <w:r>
        <w:rPr>
          <w:b/>
          <w:lang w:eastAsia="pl-PL"/>
        </w:rPr>
        <w:t>POŁOŻENIE NIERUCHOMOŚCI, NA KTOREJ SKŁADOWANE SĄ WYROBY ZAWIERAJĄCE AZBEST *</w:t>
      </w:r>
    </w:p>
    <w:p w14:paraId="0A703D64" w14:textId="77777777" w:rsidR="00A24501" w:rsidRPr="003A5E4E" w:rsidRDefault="00A24501" w:rsidP="00A24501">
      <w:pPr>
        <w:numPr>
          <w:ilvl w:val="0"/>
          <w:numId w:val="2"/>
        </w:numPr>
        <w:suppressAutoHyphens w:val="0"/>
        <w:spacing w:before="240"/>
        <w:ind w:hanging="436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Miejscowość </w:t>
      </w:r>
      <w:r w:rsidRPr="003A5E4E"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  <w:t>KRAKÓW</w:t>
      </w:r>
      <w:r w:rsidRPr="003A5E4E">
        <w:rPr>
          <w:sz w:val="20"/>
          <w:szCs w:val="20"/>
          <w:lang w:eastAsia="pl-PL"/>
        </w:rPr>
        <w:t xml:space="preserve"> </w:t>
      </w:r>
    </w:p>
    <w:p w14:paraId="0EEFDE94" w14:textId="77777777" w:rsidR="00A24501" w:rsidRPr="003A5E4E" w:rsidRDefault="00A24501" w:rsidP="00A24501">
      <w:pPr>
        <w:numPr>
          <w:ilvl w:val="0"/>
          <w:numId w:val="2"/>
        </w:numPr>
        <w:suppressAutoHyphens w:val="0"/>
        <w:spacing w:before="240"/>
        <w:ind w:hanging="436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Dzielnica</w:t>
      </w:r>
      <w:r w:rsidRPr="003A5E4E">
        <w:rPr>
          <w:sz w:val="20"/>
          <w:szCs w:val="20"/>
          <w:lang w:eastAsia="pl-PL"/>
        </w:rPr>
        <w:tab/>
        <w:t>…………………………………………</w:t>
      </w:r>
    </w:p>
    <w:p w14:paraId="233A7E8D" w14:textId="77777777" w:rsidR="00A24501" w:rsidRPr="003A5E4E" w:rsidRDefault="00A24501" w:rsidP="00A24501">
      <w:pPr>
        <w:numPr>
          <w:ilvl w:val="0"/>
          <w:numId w:val="2"/>
        </w:numPr>
        <w:suppressAutoHyphens w:val="0"/>
        <w:spacing w:before="240"/>
        <w:ind w:left="709" w:hanging="425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Ulica</w:t>
      </w:r>
      <w:r w:rsidRPr="003A5E4E">
        <w:rPr>
          <w:sz w:val="20"/>
          <w:szCs w:val="20"/>
          <w:lang w:eastAsia="pl-PL"/>
        </w:rPr>
        <w:tab/>
      </w:r>
      <w:r w:rsidRPr="003A5E4E">
        <w:rPr>
          <w:sz w:val="20"/>
          <w:szCs w:val="20"/>
          <w:lang w:eastAsia="pl-PL"/>
        </w:rPr>
        <w:tab/>
        <w:t>…………………………………………</w:t>
      </w:r>
      <w:r w:rsidRPr="003A5E4E">
        <w:rPr>
          <w:sz w:val="20"/>
          <w:szCs w:val="20"/>
          <w:lang w:eastAsia="pl-PL"/>
        </w:rPr>
        <w:tab/>
        <w:t>Nr domu …………………………</w:t>
      </w:r>
      <w:r>
        <w:rPr>
          <w:sz w:val="20"/>
          <w:szCs w:val="20"/>
          <w:lang w:eastAsia="pl-PL"/>
        </w:rPr>
        <w:t>….</w:t>
      </w:r>
      <w:r w:rsidRPr="003A5E4E">
        <w:rPr>
          <w:sz w:val="20"/>
          <w:szCs w:val="20"/>
          <w:lang w:eastAsia="pl-PL"/>
        </w:rPr>
        <w:t>…..</w:t>
      </w:r>
    </w:p>
    <w:p w14:paraId="1615B633" w14:textId="77777777" w:rsidR="00A24501" w:rsidRPr="003A5E4E" w:rsidRDefault="00A24501" w:rsidP="00A24501">
      <w:pPr>
        <w:numPr>
          <w:ilvl w:val="0"/>
          <w:numId w:val="2"/>
        </w:numPr>
        <w:suppressAutoHyphens w:val="0"/>
        <w:spacing w:before="240"/>
        <w:ind w:left="709" w:hanging="425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Nr działki</w:t>
      </w:r>
      <w:r w:rsidRPr="003A5E4E">
        <w:rPr>
          <w:sz w:val="20"/>
          <w:szCs w:val="20"/>
          <w:lang w:eastAsia="pl-PL"/>
        </w:rPr>
        <w:tab/>
        <w:t>……….…</w:t>
      </w:r>
      <w:r>
        <w:rPr>
          <w:sz w:val="20"/>
          <w:szCs w:val="20"/>
          <w:lang w:eastAsia="pl-PL"/>
        </w:rPr>
        <w:t>..</w:t>
      </w:r>
      <w:r w:rsidRPr="003A5E4E">
        <w:rPr>
          <w:sz w:val="20"/>
          <w:szCs w:val="20"/>
          <w:lang w:eastAsia="pl-PL"/>
        </w:rPr>
        <w:t>… obręb ………</w:t>
      </w:r>
      <w:r>
        <w:rPr>
          <w:sz w:val="20"/>
          <w:szCs w:val="20"/>
          <w:lang w:eastAsia="pl-PL"/>
        </w:rPr>
        <w:t>……..</w:t>
      </w:r>
      <w:r w:rsidRPr="003A5E4E">
        <w:rPr>
          <w:sz w:val="20"/>
          <w:szCs w:val="20"/>
          <w:lang w:eastAsia="pl-PL"/>
        </w:rPr>
        <w:t>……</w:t>
      </w:r>
    </w:p>
    <w:p w14:paraId="59FB873C" w14:textId="77777777" w:rsidR="00A24501" w:rsidRDefault="00A24501" w:rsidP="00A24501">
      <w:pPr>
        <w:numPr>
          <w:ilvl w:val="0"/>
          <w:numId w:val="2"/>
        </w:numPr>
        <w:suppressAutoHyphens w:val="0"/>
        <w:spacing w:before="240"/>
        <w:ind w:hanging="436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Księga wieczysta numer ………..............………</w:t>
      </w:r>
      <w:r>
        <w:rPr>
          <w:sz w:val="20"/>
          <w:szCs w:val="20"/>
          <w:lang w:eastAsia="pl-PL"/>
        </w:rPr>
        <w:t>…..</w:t>
      </w:r>
      <w:r w:rsidRPr="003A5E4E">
        <w:rPr>
          <w:sz w:val="20"/>
          <w:szCs w:val="20"/>
          <w:lang w:eastAsia="pl-PL"/>
        </w:rPr>
        <w:t>…</w:t>
      </w:r>
      <w:r>
        <w:rPr>
          <w:sz w:val="20"/>
          <w:szCs w:val="20"/>
          <w:lang w:eastAsia="pl-PL"/>
        </w:rPr>
        <w:t>…………….</w:t>
      </w:r>
      <w:r w:rsidRPr="003A5E4E">
        <w:rPr>
          <w:sz w:val="20"/>
          <w:szCs w:val="20"/>
          <w:lang w:eastAsia="pl-PL"/>
        </w:rPr>
        <w:t>…**</w:t>
      </w:r>
    </w:p>
    <w:p w14:paraId="217FF84B" w14:textId="77777777" w:rsidR="00A24501" w:rsidRDefault="00A24501" w:rsidP="00A24501">
      <w:pPr>
        <w:suppressAutoHyphens w:val="0"/>
        <w:spacing w:before="240"/>
        <w:rPr>
          <w:b/>
          <w:lang w:eastAsia="pl-PL"/>
        </w:rPr>
      </w:pPr>
      <w:r w:rsidRPr="003A5E4E">
        <w:rPr>
          <w:b/>
          <w:lang w:eastAsia="pl-PL"/>
        </w:rPr>
        <w:t>IV</w:t>
      </w:r>
      <w:r w:rsidRPr="003A5E4E">
        <w:rPr>
          <w:lang w:eastAsia="pl-PL"/>
        </w:rPr>
        <w:t xml:space="preserve">. </w:t>
      </w:r>
      <w:r w:rsidRPr="003A5E4E">
        <w:rPr>
          <w:b/>
          <w:lang w:eastAsia="pl-PL"/>
        </w:rPr>
        <w:t xml:space="preserve">CHARAKTERYSTYKA ZADANIA planowanego do wykonania w </w:t>
      </w:r>
      <w:r>
        <w:rPr>
          <w:b/>
          <w:lang w:eastAsia="pl-PL"/>
        </w:rPr>
        <w:t>…………</w:t>
      </w:r>
      <w:r w:rsidRPr="003A5E4E">
        <w:rPr>
          <w:b/>
          <w:lang w:eastAsia="pl-PL"/>
        </w:rPr>
        <w:t>roku *</w:t>
      </w:r>
    </w:p>
    <w:p w14:paraId="45651383" w14:textId="77777777" w:rsidR="00A24501" w:rsidRPr="009C57FF" w:rsidRDefault="00A24501" w:rsidP="00A24501">
      <w:pPr>
        <w:numPr>
          <w:ilvl w:val="0"/>
          <w:numId w:val="2"/>
        </w:numPr>
        <w:suppressAutoHyphens w:val="0"/>
        <w:spacing w:before="240"/>
        <w:ind w:hanging="436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Rodzaj wyrobów zawierających azbest do usunięcia:</w:t>
      </w:r>
    </w:p>
    <w:p w14:paraId="51AA6041" w14:textId="77777777" w:rsidR="00A24501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płyty faliste</w:t>
      </w:r>
    </w:p>
    <w:p w14:paraId="103B8B63" w14:textId="77777777" w:rsidR="00A24501" w:rsidRPr="009C57FF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płyty płaskie</w:t>
      </w:r>
    </w:p>
    <w:p w14:paraId="575F0C69" w14:textId="77777777" w:rsidR="00A24501" w:rsidRDefault="00A24501" w:rsidP="00A24501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inne (jakie?) ………………………………….</w:t>
      </w:r>
    </w:p>
    <w:p w14:paraId="746C01DE" w14:textId="77777777" w:rsidR="00A24501" w:rsidRDefault="00A24501" w:rsidP="00A24501">
      <w:pPr>
        <w:pStyle w:val="Akapitzlist"/>
        <w:numPr>
          <w:ilvl w:val="0"/>
          <w:numId w:val="2"/>
        </w:numPr>
        <w:tabs>
          <w:tab w:val="left" w:pos="1134"/>
          <w:tab w:val="left" w:pos="1920"/>
        </w:tabs>
        <w:suppressAutoHyphens w:val="0"/>
        <w:spacing w:before="240" w:after="240" w:line="360" w:lineRule="auto"/>
        <w:ind w:left="721" w:hanging="437"/>
        <w:jc w:val="both"/>
        <w:rPr>
          <w:b/>
          <w:bCs/>
          <w:sz w:val="22"/>
          <w:szCs w:val="22"/>
          <w:lang w:eastAsia="pl-PL"/>
        </w:rPr>
      </w:pPr>
      <w:r w:rsidRPr="00C219A5">
        <w:rPr>
          <w:b/>
          <w:bCs/>
          <w:sz w:val="22"/>
          <w:szCs w:val="22"/>
          <w:lang w:eastAsia="pl-PL"/>
        </w:rPr>
        <w:t xml:space="preserve">Orientacyjna ilość wyrobów zawierających azbest </w:t>
      </w:r>
      <w:r>
        <w:rPr>
          <w:b/>
          <w:bCs/>
          <w:sz w:val="22"/>
          <w:szCs w:val="22"/>
          <w:lang w:eastAsia="pl-PL"/>
        </w:rPr>
        <w:t>–</w:t>
      </w:r>
      <w:r w:rsidRPr="00C219A5">
        <w:rPr>
          <w:b/>
          <w:bCs/>
          <w:sz w:val="22"/>
          <w:szCs w:val="22"/>
          <w:lang w:eastAsia="pl-PL"/>
        </w:rPr>
        <w:t xml:space="preserve"> </w:t>
      </w:r>
    </w:p>
    <w:p w14:paraId="6E9086CD" w14:textId="77777777" w:rsidR="00A24501" w:rsidRPr="00C219A5" w:rsidRDefault="00A24501" w:rsidP="00A24501">
      <w:pPr>
        <w:pStyle w:val="Akapitzlist"/>
        <w:tabs>
          <w:tab w:val="left" w:pos="1134"/>
          <w:tab w:val="left" w:pos="1920"/>
        </w:tabs>
        <w:suppressAutoHyphens w:val="0"/>
        <w:spacing w:before="240" w:after="240" w:line="360" w:lineRule="auto"/>
        <w:ind w:left="721"/>
        <w:jc w:val="both"/>
        <w:rPr>
          <w:b/>
          <w:bCs/>
          <w:sz w:val="22"/>
          <w:szCs w:val="22"/>
          <w:lang w:eastAsia="pl-PL"/>
        </w:rPr>
      </w:pPr>
      <w:r w:rsidRPr="00C219A5">
        <w:rPr>
          <w:b/>
          <w:bCs/>
          <w:sz w:val="22"/>
          <w:szCs w:val="22"/>
          <w:lang w:eastAsia="pl-PL"/>
        </w:rPr>
        <w:t>[m</w:t>
      </w:r>
      <w:r w:rsidRPr="00C219A5">
        <w:rPr>
          <w:b/>
          <w:bCs/>
          <w:sz w:val="22"/>
          <w:szCs w:val="22"/>
          <w:vertAlign w:val="superscript"/>
          <w:lang w:eastAsia="pl-PL"/>
        </w:rPr>
        <w:t>2</w:t>
      </w:r>
      <w:r w:rsidRPr="00C219A5">
        <w:rPr>
          <w:b/>
          <w:bCs/>
          <w:sz w:val="22"/>
          <w:szCs w:val="22"/>
          <w:lang w:eastAsia="pl-PL"/>
        </w:rPr>
        <w:t>]: ………………</w:t>
      </w:r>
      <w:r>
        <w:rPr>
          <w:b/>
          <w:bCs/>
          <w:sz w:val="22"/>
          <w:szCs w:val="22"/>
          <w:lang w:eastAsia="pl-PL"/>
        </w:rPr>
        <w:t>…..m</w:t>
      </w:r>
      <w:r w:rsidRPr="00A81FA2">
        <w:rPr>
          <w:b/>
          <w:bCs/>
          <w:sz w:val="22"/>
          <w:szCs w:val="22"/>
          <w:vertAlign w:val="superscript"/>
          <w:lang w:eastAsia="pl-PL"/>
        </w:rPr>
        <w:t>2</w:t>
      </w:r>
      <w:r>
        <w:rPr>
          <w:b/>
          <w:bCs/>
          <w:sz w:val="22"/>
          <w:szCs w:val="22"/>
          <w:lang w:eastAsia="pl-PL"/>
        </w:rPr>
        <w:tab/>
        <w:t>lub</w:t>
      </w:r>
      <w:r>
        <w:rPr>
          <w:b/>
          <w:bCs/>
          <w:sz w:val="22"/>
          <w:szCs w:val="22"/>
          <w:lang w:eastAsia="pl-PL"/>
        </w:rPr>
        <w:tab/>
      </w:r>
      <w:r w:rsidRPr="00C219A5">
        <w:rPr>
          <w:b/>
          <w:bCs/>
          <w:sz w:val="22"/>
          <w:szCs w:val="22"/>
          <w:lang w:eastAsia="pl-PL"/>
        </w:rPr>
        <w:t xml:space="preserve"> [kg]:…………………</w:t>
      </w:r>
      <w:r>
        <w:rPr>
          <w:b/>
          <w:bCs/>
          <w:sz w:val="22"/>
          <w:szCs w:val="22"/>
          <w:lang w:eastAsia="pl-PL"/>
        </w:rPr>
        <w:t>kg</w:t>
      </w:r>
    </w:p>
    <w:p w14:paraId="399048B4" w14:textId="77777777" w:rsidR="00A24501" w:rsidRDefault="00A24501" w:rsidP="00A24501">
      <w:pPr>
        <w:pStyle w:val="Akapitzlist"/>
        <w:tabs>
          <w:tab w:val="left" w:pos="1134"/>
          <w:tab w:val="left" w:pos="1920"/>
        </w:tabs>
        <w:suppressAutoHyphens w:val="0"/>
        <w:spacing w:before="240"/>
        <w:jc w:val="both"/>
        <w:rPr>
          <w:sz w:val="18"/>
          <w:szCs w:val="18"/>
          <w:lang w:eastAsia="pl-PL"/>
        </w:rPr>
      </w:pPr>
      <w:r>
        <w:rPr>
          <w:sz w:val="18"/>
          <w:szCs w:val="18"/>
          <w:lang w:eastAsia="pl-PL"/>
        </w:rPr>
        <w:t xml:space="preserve">                 </w:t>
      </w:r>
      <w:r w:rsidRPr="00C219A5">
        <w:rPr>
          <w:sz w:val="18"/>
          <w:szCs w:val="18"/>
          <w:lang w:eastAsia="pl-PL"/>
        </w:rPr>
        <w:t xml:space="preserve">(uzupełnić informacje o powierzchni odpadów </w:t>
      </w:r>
      <w:r w:rsidRPr="00C219A5">
        <w:rPr>
          <w:b/>
          <w:bCs/>
          <w:sz w:val="18"/>
          <w:szCs w:val="18"/>
          <w:lang w:eastAsia="pl-PL"/>
        </w:rPr>
        <w:t>lub</w:t>
      </w:r>
      <w:r w:rsidRPr="00C219A5">
        <w:rPr>
          <w:sz w:val="18"/>
          <w:szCs w:val="18"/>
          <w:lang w:eastAsia="pl-PL"/>
        </w:rPr>
        <w:t xml:space="preserve"> ich wadze) </w:t>
      </w:r>
    </w:p>
    <w:p w14:paraId="6F420052" w14:textId="77777777" w:rsidR="00A24501" w:rsidRDefault="00A24501" w:rsidP="00A24501">
      <w:pPr>
        <w:pStyle w:val="Akapitzlist"/>
        <w:tabs>
          <w:tab w:val="left" w:pos="1134"/>
          <w:tab w:val="left" w:pos="1920"/>
        </w:tabs>
        <w:suppressAutoHyphens w:val="0"/>
        <w:spacing w:before="240"/>
        <w:jc w:val="both"/>
        <w:rPr>
          <w:sz w:val="18"/>
          <w:szCs w:val="18"/>
          <w:lang w:eastAsia="pl-PL"/>
        </w:rPr>
      </w:pPr>
    </w:p>
    <w:p w14:paraId="52134F4F" w14:textId="61BBCFAB" w:rsidR="00A24501" w:rsidRPr="006B6D94" w:rsidRDefault="00A24501" w:rsidP="00A24501">
      <w:pPr>
        <w:pStyle w:val="Akapitzlist"/>
        <w:numPr>
          <w:ilvl w:val="0"/>
          <w:numId w:val="2"/>
        </w:numPr>
        <w:tabs>
          <w:tab w:val="left" w:pos="1134"/>
          <w:tab w:val="left" w:pos="1920"/>
        </w:tabs>
        <w:suppressAutoHyphens w:val="0"/>
        <w:spacing w:before="240" w:line="360" w:lineRule="auto"/>
        <w:jc w:val="both"/>
        <w:rPr>
          <w:b/>
          <w:bCs/>
          <w:sz w:val="20"/>
          <w:szCs w:val="20"/>
          <w:lang w:eastAsia="pl-PL"/>
        </w:rPr>
      </w:pPr>
      <w:r w:rsidRPr="006B6D94">
        <w:rPr>
          <w:b/>
          <w:bCs/>
          <w:sz w:val="20"/>
          <w:szCs w:val="20"/>
          <w:lang w:eastAsia="pl-PL"/>
        </w:rPr>
        <w:t>Prace związane z transportem odpadów azbestowych zamierzam prowadzić w terminie: od …………….. ………………………………………………………………….. , jednak nie wcześniej niż w terminie 21 dni od dnia poinformowania o uwzględnieniu wniosku o usługę transportu odpadów azbestowych i nie później niż do 15 listopada roku budżetowego, w którym ogłoszono dany nabór, z zastrzeżeniem możliwości skrócenia terminu 21 dni w przypadku obopólnej zgody wykonawcy i wnioskodawcy.</w:t>
      </w:r>
    </w:p>
    <w:p w14:paraId="49D67DEA" w14:textId="77777777" w:rsidR="00A24501" w:rsidRPr="00EC4E47" w:rsidRDefault="00A24501" w:rsidP="00A24501">
      <w:pPr>
        <w:pStyle w:val="Akapitzlist"/>
        <w:rPr>
          <w:sz w:val="20"/>
          <w:szCs w:val="20"/>
          <w:lang w:eastAsia="pl-PL"/>
        </w:rPr>
      </w:pPr>
    </w:p>
    <w:p w14:paraId="44A94948" w14:textId="77777777" w:rsidR="00A24501" w:rsidRDefault="00A24501" w:rsidP="00A24501">
      <w:pPr>
        <w:pStyle w:val="Akapitzlist"/>
        <w:tabs>
          <w:tab w:val="left" w:pos="1134"/>
          <w:tab w:val="left" w:pos="1920"/>
        </w:tabs>
        <w:suppressAutoHyphens w:val="0"/>
        <w:spacing w:before="360"/>
        <w:ind w:left="0"/>
        <w:jc w:val="both"/>
        <w:rPr>
          <w:b/>
          <w:lang w:eastAsia="pl-PL"/>
        </w:rPr>
      </w:pPr>
      <w:r w:rsidRPr="003A5E4E">
        <w:rPr>
          <w:b/>
          <w:lang w:eastAsia="pl-PL"/>
        </w:rPr>
        <w:t>V</w:t>
      </w:r>
      <w:r w:rsidRPr="003A5E4E">
        <w:rPr>
          <w:lang w:eastAsia="pl-PL"/>
        </w:rPr>
        <w:t xml:space="preserve">. </w:t>
      </w:r>
      <w:r>
        <w:rPr>
          <w:b/>
          <w:lang w:eastAsia="pl-PL"/>
        </w:rPr>
        <w:t xml:space="preserve">OŚWIADCZAM, ŻE *: </w:t>
      </w:r>
    </w:p>
    <w:p w14:paraId="2D6D2FBE" w14:textId="77777777" w:rsidR="00A24501" w:rsidRPr="003A5E4E" w:rsidRDefault="00A24501" w:rsidP="00A24501">
      <w:pPr>
        <w:pStyle w:val="Akapitzlist"/>
        <w:tabs>
          <w:tab w:val="left" w:pos="1134"/>
          <w:tab w:val="left" w:pos="1920"/>
        </w:tabs>
        <w:suppressAutoHyphens w:val="0"/>
        <w:spacing w:before="360"/>
        <w:ind w:left="0"/>
        <w:jc w:val="both"/>
        <w:rPr>
          <w:sz w:val="20"/>
          <w:szCs w:val="20"/>
          <w:lang w:eastAsia="pl-PL"/>
        </w:rPr>
      </w:pPr>
    </w:p>
    <w:p w14:paraId="50CD44AB" w14:textId="77777777" w:rsidR="00A24501" w:rsidRPr="006F4E1F" w:rsidRDefault="00A24501" w:rsidP="00A24501">
      <w:pPr>
        <w:pStyle w:val="Akapitzlist"/>
        <w:numPr>
          <w:ilvl w:val="0"/>
          <w:numId w:val="2"/>
        </w:numPr>
        <w:suppressAutoHyphens w:val="0"/>
        <w:spacing w:before="240" w:line="276" w:lineRule="auto"/>
        <w:ind w:hanging="436"/>
        <w:jc w:val="both"/>
        <w:rPr>
          <w:sz w:val="20"/>
          <w:szCs w:val="20"/>
        </w:rPr>
      </w:pPr>
      <w:r w:rsidRPr="006F4E1F">
        <w:rPr>
          <w:sz w:val="20"/>
          <w:szCs w:val="20"/>
        </w:rPr>
        <w:t xml:space="preserve">Wyrażam zgodę na przeprowadzenie kontroli ww. nieruchomości </w:t>
      </w:r>
      <w:r w:rsidRPr="006F4E1F">
        <w:rPr>
          <w:rFonts w:eastAsia="TimesNewRomanPS-BoldMT"/>
          <w:sz w:val="20"/>
          <w:szCs w:val="20"/>
        </w:rPr>
        <w:t xml:space="preserve">w celu sprawdzenia </w:t>
      </w:r>
      <w:r w:rsidRPr="006F4E1F">
        <w:rPr>
          <w:rFonts w:eastAsia="TimesNewRomanPS-BoldMT"/>
          <w:sz w:val="20"/>
          <w:szCs w:val="20"/>
        </w:rPr>
        <w:br/>
        <w:t>danych zawartych w przedłożonym wniosku lub</w:t>
      </w:r>
      <w:r>
        <w:rPr>
          <w:rFonts w:eastAsia="TimesNewRomanPS-BoldMT"/>
          <w:sz w:val="20"/>
          <w:szCs w:val="20"/>
        </w:rPr>
        <w:t xml:space="preserve"> / oraz</w:t>
      </w:r>
      <w:r w:rsidRPr="006F4E1F">
        <w:rPr>
          <w:rFonts w:eastAsia="TimesNewRomanPS-BoldMT"/>
          <w:sz w:val="20"/>
          <w:szCs w:val="20"/>
        </w:rPr>
        <w:t xml:space="preserve"> kontroli usunięcia </w:t>
      </w:r>
      <w:r w:rsidRPr="006F4E1F">
        <w:rPr>
          <w:sz w:val="20"/>
          <w:szCs w:val="20"/>
        </w:rPr>
        <w:t>wyrobów zawierających azbest, przez pracowników Urzędu Miasta Krakowa.</w:t>
      </w:r>
    </w:p>
    <w:p w14:paraId="6DD03A3F" w14:textId="77777777" w:rsidR="00A24501" w:rsidRDefault="00A24501" w:rsidP="00A24501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685772D4" w14:textId="77777777" w:rsidR="00A24501" w:rsidRPr="00812AC9" w:rsidRDefault="00A24501" w:rsidP="00A24501">
      <w:pPr>
        <w:pStyle w:val="Akapitzlist"/>
        <w:numPr>
          <w:ilvl w:val="0"/>
          <w:numId w:val="2"/>
        </w:numPr>
        <w:suppressAutoHyphens w:val="0"/>
        <w:spacing w:before="240" w:line="276" w:lineRule="auto"/>
        <w:ind w:hanging="436"/>
        <w:jc w:val="both"/>
        <w:rPr>
          <w:sz w:val="20"/>
          <w:szCs w:val="20"/>
        </w:rPr>
      </w:pPr>
      <w:r w:rsidRPr="00B61B0C">
        <w:rPr>
          <w:sz w:val="20"/>
          <w:szCs w:val="20"/>
        </w:rPr>
        <w:t xml:space="preserve">Oświadczam, że zapoznałem się z warunkami </w:t>
      </w:r>
      <w:r>
        <w:rPr>
          <w:sz w:val="20"/>
          <w:szCs w:val="20"/>
        </w:rPr>
        <w:t>„</w:t>
      </w:r>
      <w:r w:rsidRPr="00B61B0C">
        <w:rPr>
          <w:iCs/>
          <w:sz w:val="20"/>
          <w:szCs w:val="20"/>
        </w:rPr>
        <w:t>Regulaminu usuwania przez Gminę Miejską Kraków wyrobów zawierających azbest oraz odpadów azbestowych”</w:t>
      </w:r>
      <w:r>
        <w:rPr>
          <w:iCs/>
          <w:sz w:val="20"/>
          <w:szCs w:val="20"/>
        </w:rPr>
        <w:t xml:space="preserve"> i akceptuję ich treść</w:t>
      </w:r>
      <w:del w:id="0" w:author="Lenkiewicz Małgorzata" w:date="2025-05-21T19:52:00Z">
        <w:r w:rsidDel="00467C97">
          <w:rPr>
            <w:iCs/>
            <w:sz w:val="20"/>
            <w:szCs w:val="20"/>
          </w:rPr>
          <w:delText>.</w:delText>
        </w:r>
      </w:del>
    </w:p>
    <w:p w14:paraId="7DDD173D" w14:textId="77777777" w:rsidR="00A24501" w:rsidRPr="00B61B0C" w:rsidRDefault="00A24501" w:rsidP="00A24501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25D17267" w14:textId="77777777" w:rsidR="00A24501" w:rsidRDefault="00A24501" w:rsidP="00A24501">
      <w:pPr>
        <w:pStyle w:val="Akapitzlist"/>
        <w:numPr>
          <w:ilvl w:val="0"/>
          <w:numId w:val="2"/>
        </w:numPr>
        <w:suppressAutoHyphens w:val="0"/>
        <w:spacing w:line="276" w:lineRule="auto"/>
        <w:ind w:hanging="436"/>
        <w:jc w:val="both"/>
        <w:rPr>
          <w:sz w:val="20"/>
          <w:szCs w:val="20"/>
          <w:lang w:eastAsia="pl-PL"/>
        </w:rPr>
      </w:pPr>
      <w:r w:rsidRPr="00484BEE">
        <w:rPr>
          <w:sz w:val="20"/>
          <w:szCs w:val="20"/>
        </w:rPr>
        <w:t xml:space="preserve">Oświadczam, że odpady składowane na terenie nieruchomości nie pochodzą z obiektu </w:t>
      </w:r>
      <w:r w:rsidRPr="00484BEE">
        <w:rPr>
          <w:sz w:val="20"/>
          <w:szCs w:val="20"/>
        </w:rPr>
        <w:br/>
        <w:t>wykorzystywanego w całości lub w części do prowadzenia działalności gospodarczej.</w:t>
      </w:r>
    </w:p>
    <w:p w14:paraId="6F1E9AFA" w14:textId="77777777" w:rsidR="00A24501" w:rsidRPr="00803788" w:rsidRDefault="00A24501" w:rsidP="00A24501">
      <w:pPr>
        <w:suppressAutoHyphens w:val="0"/>
        <w:spacing w:line="276" w:lineRule="auto"/>
        <w:jc w:val="both"/>
        <w:rPr>
          <w:sz w:val="20"/>
          <w:szCs w:val="20"/>
          <w:lang w:eastAsia="pl-PL"/>
        </w:rPr>
      </w:pPr>
    </w:p>
    <w:p w14:paraId="042C668E" w14:textId="77777777" w:rsidR="00A24501" w:rsidRPr="00484BEE" w:rsidRDefault="00A24501" w:rsidP="00A24501">
      <w:pPr>
        <w:pStyle w:val="Akapitzlist"/>
        <w:numPr>
          <w:ilvl w:val="0"/>
          <w:numId w:val="2"/>
        </w:numPr>
        <w:suppressAutoHyphens w:val="0"/>
        <w:spacing w:line="276" w:lineRule="auto"/>
        <w:ind w:hanging="436"/>
        <w:jc w:val="both"/>
        <w:rPr>
          <w:sz w:val="20"/>
          <w:szCs w:val="20"/>
          <w:lang w:eastAsia="pl-PL"/>
        </w:rPr>
      </w:pPr>
      <w:r w:rsidRPr="00484BEE">
        <w:rPr>
          <w:sz w:val="20"/>
          <w:szCs w:val="20"/>
          <w:lang w:eastAsia="pl-PL"/>
        </w:rPr>
        <w:t>W przypadku zmiany stanu prawnego nieruchomości, dla której złożono niniejszy wniosek niezwłocznie poinformuję o tym fakcie Urząd Miasta Krakowa.</w:t>
      </w:r>
    </w:p>
    <w:p w14:paraId="36670145" w14:textId="77777777" w:rsidR="00A24501" w:rsidRDefault="00A24501" w:rsidP="00A24501">
      <w:pPr>
        <w:suppressAutoHyphens w:val="0"/>
        <w:spacing w:before="240" w:line="276" w:lineRule="auto"/>
        <w:jc w:val="both"/>
        <w:rPr>
          <w:sz w:val="20"/>
          <w:szCs w:val="20"/>
        </w:rPr>
      </w:pPr>
    </w:p>
    <w:tbl>
      <w:tblPr>
        <w:tblW w:w="5827" w:type="dxa"/>
        <w:tblInd w:w="3339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4029"/>
        <w:gridCol w:w="1798"/>
      </w:tblGrid>
      <w:tr w:rsidR="00A24501" w:rsidRPr="00812AC9" w14:paraId="34BBEA8C" w14:textId="77777777" w:rsidTr="005E1A7A">
        <w:trPr>
          <w:trHeight w:val="874"/>
        </w:trPr>
        <w:tc>
          <w:tcPr>
            <w:tcW w:w="402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28A889F0" w14:textId="77777777" w:rsidR="00A24501" w:rsidRPr="00812AC9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812AC9">
              <w:rPr>
                <w:b/>
                <w:sz w:val="18"/>
                <w:szCs w:val="18"/>
                <w:lang w:eastAsia="pl-PL"/>
              </w:rPr>
              <w:lastRenderedPageBreak/>
              <w:t>…………………………..</w:t>
            </w:r>
          </w:p>
          <w:p w14:paraId="64C075CE" w14:textId="77777777" w:rsidR="00A24501" w:rsidRPr="00812AC9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812AC9">
              <w:rPr>
                <w:b/>
                <w:i/>
                <w:sz w:val="18"/>
                <w:szCs w:val="18"/>
                <w:lang w:eastAsia="pl-PL"/>
              </w:rPr>
              <w:t>Podpis Wnioskodawcy</w:t>
            </w:r>
          </w:p>
        </w:tc>
        <w:tc>
          <w:tcPr>
            <w:tcW w:w="179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467453D3" w14:textId="77777777" w:rsidR="00A24501" w:rsidRPr="00812AC9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812AC9">
              <w:rPr>
                <w:b/>
                <w:sz w:val="18"/>
                <w:szCs w:val="18"/>
                <w:lang w:eastAsia="pl-PL"/>
              </w:rPr>
              <w:t>…………………..</w:t>
            </w:r>
          </w:p>
          <w:p w14:paraId="77C0A662" w14:textId="77777777" w:rsidR="00A24501" w:rsidRPr="00812AC9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812AC9">
              <w:rPr>
                <w:b/>
                <w:i/>
                <w:sz w:val="18"/>
                <w:szCs w:val="18"/>
                <w:lang w:eastAsia="pl-PL"/>
              </w:rPr>
              <w:t>Data</w:t>
            </w:r>
          </w:p>
        </w:tc>
      </w:tr>
    </w:tbl>
    <w:p w14:paraId="2821DAE5" w14:textId="77777777" w:rsidR="00A24501" w:rsidRDefault="00A24501" w:rsidP="00A24501">
      <w:pPr>
        <w:suppressAutoHyphens w:val="0"/>
        <w:spacing w:before="100"/>
        <w:jc w:val="both"/>
        <w:rPr>
          <w:sz w:val="20"/>
          <w:szCs w:val="20"/>
        </w:rPr>
      </w:pPr>
    </w:p>
    <w:p w14:paraId="35D75B75" w14:textId="77777777" w:rsidR="00A24501" w:rsidRPr="00EA4FF9" w:rsidRDefault="00A24501" w:rsidP="00A24501">
      <w:pPr>
        <w:spacing w:before="120"/>
        <w:jc w:val="both"/>
        <w:rPr>
          <w:b/>
          <w:u w:val="single"/>
          <w:lang w:eastAsia="pl-PL"/>
        </w:rPr>
      </w:pPr>
      <w:r w:rsidRPr="003A5E4E">
        <w:rPr>
          <w:b/>
          <w:u w:val="single"/>
          <w:lang w:eastAsia="pl-PL"/>
        </w:rPr>
        <w:t xml:space="preserve">Złożenie niniejszego wniosku nie jest </w:t>
      </w:r>
      <w:r>
        <w:rPr>
          <w:b/>
          <w:u w:val="single"/>
          <w:lang w:eastAsia="pl-PL"/>
        </w:rPr>
        <w:t>jednoznaczne z jego uwzględnieniem.</w:t>
      </w:r>
    </w:p>
    <w:p w14:paraId="21DC704C" w14:textId="77777777" w:rsidR="00A24501" w:rsidRPr="00C32E64" w:rsidRDefault="00A24501" w:rsidP="00A24501">
      <w:pPr>
        <w:suppressAutoHyphens w:val="0"/>
        <w:spacing w:before="100" w:after="120"/>
        <w:jc w:val="both"/>
        <w:rPr>
          <w:i/>
          <w:iCs/>
          <w:strike/>
          <w:lang w:eastAsia="pl-PL"/>
        </w:rPr>
      </w:pPr>
      <w:r>
        <w:rPr>
          <w:i/>
          <w:iCs/>
          <w:strike/>
          <w:lang w:eastAsia="pl-PL"/>
        </w:rPr>
        <w:br/>
      </w:r>
      <w:r>
        <w:rPr>
          <w:i/>
          <w:iCs/>
          <w:strike/>
          <w:lang w:eastAsia="pl-PL"/>
        </w:rPr>
        <w:br/>
      </w:r>
    </w:p>
    <w:p w14:paraId="20CCD074" w14:textId="77777777" w:rsidR="00A24501" w:rsidRDefault="00A24501" w:rsidP="00A24501">
      <w:pPr>
        <w:spacing w:line="276" w:lineRule="auto"/>
        <w:ind w:left="426" w:hanging="426"/>
        <w:jc w:val="both"/>
        <w:rPr>
          <w:b/>
          <w:lang w:eastAsia="pl-PL"/>
        </w:rPr>
      </w:pPr>
      <w:r w:rsidRPr="003A5E4E">
        <w:rPr>
          <w:b/>
          <w:lang w:eastAsia="pl-PL"/>
        </w:rPr>
        <w:t xml:space="preserve">VI. WYKAZ </w:t>
      </w:r>
      <w:r w:rsidRPr="003A5E4E">
        <w:rPr>
          <w:b/>
          <w:i/>
          <w:lang w:eastAsia="pl-PL"/>
        </w:rPr>
        <w:t>(</w:t>
      </w:r>
      <w:r w:rsidRPr="003A5E4E">
        <w:rPr>
          <w:i/>
          <w:lang w:eastAsia="pl-PL"/>
        </w:rPr>
        <w:t>kserokopii</w:t>
      </w:r>
      <w:r w:rsidRPr="003A5E4E">
        <w:rPr>
          <w:lang w:eastAsia="pl-PL"/>
        </w:rPr>
        <w:t>)</w:t>
      </w:r>
      <w:r w:rsidRPr="003A5E4E">
        <w:rPr>
          <w:b/>
          <w:lang w:eastAsia="pl-PL"/>
        </w:rPr>
        <w:t xml:space="preserve"> DOKUMENTÓW, których złożenie jest wymagane wraz z niniejszym wnioskiem</w:t>
      </w:r>
    </w:p>
    <w:p w14:paraId="6C65B87F" w14:textId="77777777" w:rsidR="00A24501" w:rsidRPr="003A5E4E" w:rsidRDefault="00A24501" w:rsidP="00A24501">
      <w:pPr>
        <w:numPr>
          <w:ilvl w:val="0"/>
          <w:numId w:val="2"/>
        </w:numPr>
        <w:suppressAutoHyphens w:val="0"/>
        <w:spacing w:before="120"/>
        <w:jc w:val="both"/>
        <w:rPr>
          <w:rFonts w:eastAsia="Segoe UI"/>
          <w:lang w:eastAsia="pl-PL"/>
        </w:rPr>
      </w:pPr>
      <w:r w:rsidRPr="003A5E4E">
        <w:rPr>
          <w:sz w:val="20"/>
          <w:szCs w:val="20"/>
          <w:lang w:eastAsia="pl-PL"/>
        </w:rPr>
        <w:t xml:space="preserve">dokument potwierdzający tytuł prawny do dysponowania nieruchomością: </w:t>
      </w:r>
    </w:p>
    <w:p w14:paraId="1563CF7C" w14:textId="77777777" w:rsidR="00A24501" w:rsidRPr="003A5E4E" w:rsidRDefault="00A24501" w:rsidP="00A24501">
      <w:pPr>
        <w:spacing w:before="120"/>
        <w:ind w:left="709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wynikający z prawa własności do nieruchomości;</w:t>
      </w:r>
    </w:p>
    <w:p w14:paraId="311B7887" w14:textId="77777777" w:rsidR="00A24501" w:rsidRPr="003A5E4E" w:rsidRDefault="00A24501" w:rsidP="00A24501">
      <w:pPr>
        <w:spacing w:before="120"/>
        <w:ind w:left="709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- wynikający z prawa użytkowania wieczystego nieruchomości; </w:t>
      </w:r>
    </w:p>
    <w:p w14:paraId="05EB9A87" w14:textId="77777777" w:rsidR="00A24501" w:rsidRPr="003A5E4E" w:rsidRDefault="00A24501" w:rsidP="00A24501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wynikający z ograniczonego prawa rzeczowego do nieruchomości</w:t>
      </w:r>
      <w:r>
        <w:rPr>
          <w:sz w:val="20"/>
          <w:szCs w:val="20"/>
          <w:lang w:eastAsia="pl-PL"/>
        </w:rPr>
        <w:t xml:space="preserve"> w postaci użytkowania</w:t>
      </w:r>
      <w:r w:rsidRPr="003A5E4E">
        <w:rPr>
          <w:sz w:val="20"/>
          <w:szCs w:val="20"/>
          <w:lang w:eastAsia="pl-PL"/>
        </w:rPr>
        <w:t xml:space="preserve">; </w:t>
      </w:r>
    </w:p>
    <w:p w14:paraId="3A93EB75" w14:textId="77777777" w:rsidR="00A24501" w:rsidRPr="003A5E4E" w:rsidRDefault="00A24501" w:rsidP="00A24501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 przypadku współwłasności, wymagana jest zgoda wszystkich współwłaścicieli nieruchomości</w:t>
      </w:r>
      <w:r>
        <w:rPr>
          <w:sz w:val="20"/>
          <w:szCs w:val="20"/>
          <w:lang w:eastAsia="pl-PL"/>
        </w:rPr>
        <w:t>;</w:t>
      </w:r>
    </w:p>
    <w:p w14:paraId="57BCCD1B" w14:textId="77777777" w:rsidR="00A24501" w:rsidRPr="003A5E4E" w:rsidRDefault="00A24501" w:rsidP="00A24501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- w przypadku małżeńskiej wspólności majątkowej wymagana jest zgoda drugiego małżonka </w:t>
      </w:r>
      <w:r>
        <w:rPr>
          <w:sz w:val="20"/>
          <w:szCs w:val="20"/>
          <w:lang w:eastAsia="pl-PL"/>
        </w:rPr>
        <w:br/>
      </w:r>
      <w:r w:rsidRPr="003A5E4E">
        <w:rPr>
          <w:sz w:val="20"/>
          <w:szCs w:val="20"/>
          <w:lang w:eastAsia="pl-PL"/>
        </w:rPr>
        <w:t>na wykonanie zadania;</w:t>
      </w:r>
    </w:p>
    <w:p w14:paraId="01156A57" w14:textId="77777777" w:rsidR="00A24501" w:rsidRPr="003A5E4E" w:rsidRDefault="00A24501" w:rsidP="00A24501">
      <w:pPr>
        <w:suppressAutoHyphens w:val="0"/>
        <w:spacing w:before="120"/>
        <w:ind w:left="720"/>
        <w:jc w:val="both"/>
        <w:rPr>
          <w:sz w:val="20"/>
          <w:szCs w:val="20"/>
        </w:rPr>
      </w:pPr>
      <w:r w:rsidRPr="00DF1FF5">
        <w:rPr>
          <w:sz w:val="20"/>
          <w:szCs w:val="20"/>
        </w:rPr>
        <w:t>- w przypadku członka rodzinnych ogrodów działkowych wymagana jest umowa dzierżawy działkowej oraz zgoda stowarzyszenia ogrodowego na wykonanie prac</w:t>
      </w:r>
      <w:r>
        <w:rPr>
          <w:sz w:val="20"/>
          <w:szCs w:val="20"/>
        </w:rPr>
        <w:t>,</w:t>
      </w:r>
    </w:p>
    <w:p w14:paraId="2D9D43CE" w14:textId="77777777" w:rsidR="00A24501" w:rsidRPr="003A5E4E" w:rsidRDefault="00A24501" w:rsidP="00A24501">
      <w:pPr>
        <w:ind w:left="708"/>
        <w:jc w:val="both"/>
        <w:rPr>
          <w:i/>
          <w:sz w:val="12"/>
          <w:szCs w:val="20"/>
          <w:lang w:eastAsia="pl-PL"/>
        </w:rPr>
      </w:pPr>
    </w:p>
    <w:p w14:paraId="053EF229" w14:textId="77777777" w:rsidR="00A24501" w:rsidRDefault="00A24501" w:rsidP="00A24501">
      <w:pPr>
        <w:ind w:left="708"/>
        <w:jc w:val="both"/>
        <w:rPr>
          <w:rFonts w:eastAsia="Segoe UI"/>
          <w:sz w:val="20"/>
          <w:lang w:eastAsia="pl-PL"/>
        </w:rPr>
      </w:pPr>
      <w:r w:rsidRPr="003A5E4E">
        <w:rPr>
          <w:rFonts w:eastAsia="Segoe UI"/>
          <w:sz w:val="20"/>
          <w:lang w:eastAsia="pl-PL"/>
        </w:rPr>
        <w:t>Potwierdzeniem tytułów prawnych, o których mowa powyżej, będzie informacja o numerze  elektronicznej księgi wieczystej, w której został odpowiedni tytuł prawny ujawniony</w:t>
      </w:r>
      <w:r>
        <w:rPr>
          <w:rFonts w:eastAsia="Segoe UI"/>
          <w:sz w:val="20"/>
          <w:lang w:eastAsia="pl-PL"/>
        </w:rPr>
        <w:t>;</w:t>
      </w:r>
    </w:p>
    <w:p w14:paraId="5ADCAFF9" w14:textId="77777777" w:rsidR="00A24501" w:rsidRPr="006F4E1F" w:rsidRDefault="00A24501" w:rsidP="00A24501">
      <w:pPr>
        <w:numPr>
          <w:ilvl w:val="0"/>
          <w:numId w:val="2"/>
        </w:numPr>
        <w:suppressAutoHyphens w:val="0"/>
        <w:spacing w:before="120"/>
        <w:jc w:val="both"/>
        <w:rPr>
          <w:rFonts w:eastAsia="Segoe UI"/>
          <w:sz w:val="20"/>
          <w:szCs w:val="20"/>
          <w:lang w:eastAsia="pl-PL"/>
        </w:rPr>
      </w:pPr>
      <w:r w:rsidRPr="006F4E1F">
        <w:rPr>
          <w:sz w:val="20"/>
          <w:szCs w:val="20"/>
          <w:lang w:eastAsia="pl-PL"/>
        </w:rPr>
        <w:t xml:space="preserve">dokumenty uprawniające do występowania w imieniu Wnioskodawcy: pełnomocnictwo szczególne </w:t>
      </w:r>
      <w:r w:rsidRPr="006F4E1F">
        <w:rPr>
          <w:sz w:val="20"/>
          <w:szCs w:val="20"/>
          <w:lang w:eastAsia="pl-PL"/>
        </w:rPr>
        <w:br/>
        <w:t>i dowód uiszczenia opłaty skarbowej od pełnomocnictwa (jeżeli dotyczy);</w:t>
      </w:r>
    </w:p>
    <w:p w14:paraId="5F57D7EE" w14:textId="77777777" w:rsidR="00A24501" w:rsidRPr="00395E4B" w:rsidRDefault="00A24501" w:rsidP="00A24501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suppressAutoHyphens w:val="0"/>
        <w:spacing w:before="120"/>
        <w:jc w:val="both"/>
        <w:rPr>
          <w:rFonts w:eastAsia="TimesNewRomanPS-BoldMT"/>
          <w:color w:val="auto"/>
          <w:sz w:val="20"/>
          <w:szCs w:val="20"/>
        </w:rPr>
      </w:pPr>
      <w:r w:rsidRPr="00395E4B">
        <w:rPr>
          <w:color w:val="auto"/>
          <w:sz w:val="20"/>
          <w:szCs w:val="20"/>
        </w:rPr>
        <w:t xml:space="preserve">informacja o wyrobach zawierających azbest wg wzoru stanowiącego załącznik do rozporządzenia Ministra Gospodarki z dnia 13 grudnia 2010 r. w sprawie wymagań w zakresie wykorzystywania wyrobów zawierających azbest oraz wykorzystywania i oczyszczania instalacji lub urządzeń, w których były lub są wykorzystywane wyroby zawierające azbest (Dz. U. z 2011 r., Nr 8 poz. 31) – o ile uprzednio nie została złożona do </w:t>
      </w:r>
      <w:r>
        <w:rPr>
          <w:sz w:val="20"/>
          <w:szCs w:val="20"/>
        </w:rPr>
        <w:t xml:space="preserve">komórki właściwej ds. Programu </w:t>
      </w:r>
      <w:r w:rsidRPr="00395E4B">
        <w:rPr>
          <w:color w:val="auto"/>
          <w:sz w:val="20"/>
          <w:szCs w:val="20"/>
        </w:rPr>
        <w:t>Urzędu Miasta Krakowa;</w:t>
      </w:r>
    </w:p>
    <w:p w14:paraId="4803C058" w14:textId="77777777" w:rsidR="00A24501" w:rsidRDefault="00A24501" w:rsidP="00A24501">
      <w:pPr>
        <w:numPr>
          <w:ilvl w:val="0"/>
          <w:numId w:val="2"/>
        </w:numPr>
        <w:suppressAutoHyphens w:val="0"/>
        <w:spacing w:before="120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inne dokumenty niezbędne do </w:t>
      </w:r>
      <w:r w:rsidRPr="00F33970">
        <w:rPr>
          <w:sz w:val="20"/>
          <w:szCs w:val="20"/>
          <w:lang w:eastAsia="pl-PL"/>
        </w:rPr>
        <w:t>uwzględnienia</w:t>
      </w:r>
      <w:r>
        <w:rPr>
          <w:sz w:val="20"/>
          <w:szCs w:val="20"/>
          <w:lang w:eastAsia="pl-PL"/>
        </w:rPr>
        <w:t xml:space="preserve"> </w:t>
      </w:r>
      <w:r w:rsidRPr="003A5E4E">
        <w:rPr>
          <w:sz w:val="20"/>
          <w:szCs w:val="20"/>
          <w:lang w:eastAsia="pl-PL"/>
        </w:rPr>
        <w:t>wniosku.</w:t>
      </w:r>
    </w:p>
    <w:p w14:paraId="52F6C59C" w14:textId="77777777" w:rsidR="00A24501" w:rsidRPr="00EA4FF9" w:rsidRDefault="00A24501" w:rsidP="00A24501">
      <w:pPr>
        <w:suppressAutoHyphens w:val="0"/>
        <w:spacing w:before="120"/>
        <w:ind w:left="720"/>
        <w:jc w:val="both"/>
        <w:rPr>
          <w:sz w:val="20"/>
          <w:szCs w:val="20"/>
          <w:lang w:eastAsia="pl-PL"/>
        </w:rPr>
      </w:pPr>
    </w:p>
    <w:p w14:paraId="4C586A2C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3A6C0B2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B668A14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0453B02E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5650C32A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AB51ED3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33C86C96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68D9318D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3FD1C7C1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1812F36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494274F9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10A07CCD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792739CB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03FF86F7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1FEAFECB" w14:textId="77777777" w:rsidR="002260B7" w:rsidRDefault="002260B7" w:rsidP="00A24501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9038CFE" w14:textId="77777777" w:rsidR="002260B7" w:rsidRPr="00C41179" w:rsidRDefault="002260B7" w:rsidP="002260B7">
      <w:pPr>
        <w:pStyle w:val="NormalnyWeb"/>
        <w:spacing w:before="0" w:beforeAutospacing="0" w:after="0" w:afterAutospacing="0"/>
        <w:jc w:val="center"/>
      </w:pPr>
      <w:r w:rsidRPr="00C41179">
        <w:rPr>
          <w:b/>
          <w:bCs/>
        </w:rPr>
        <w:lastRenderedPageBreak/>
        <w:t xml:space="preserve">INFORMACJA ADMINISTRATORA O PRZETWARZANIU DANYCH </w:t>
      </w:r>
      <w:r>
        <w:rPr>
          <w:b/>
          <w:bCs/>
        </w:rPr>
        <w:br/>
      </w:r>
      <w:r w:rsidRPr="00C41179">
        <w:rPr>
          <w:b/>
          <w:bCs/>
        </w:rPr>
        <w:t>OSOBOWYCH</w:t>
      </w:r>
    </w:p>
    <w:p w14:paraId="0844BFBF" w14:textId="77777777" w:rsidR="002260B7" w:rsidRPr="00C41179" w:rsidRDefault="002260B7" w:rsidP="002260B7">
      <w:pPr>
        <w:pStyle w:val="NormalnyWeb"/>
        <w:spacing w:before="0" w:beforeAutospacing="0" w:after="0" w:afterAutospacing="0"/>
        <w:jc w:val="both"/>
      </w:pPr>
    </w:p>
    <w:p w14:paraId="507CC333" w14:textId="09538CA7" w:rsidR="002260B7" w:rsidRPr="00A403F2" w:rsidRDefault="002260B7" w:rsidP="002260B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Zgodnie z art. 13 ust. 1 i 2 unijnego ogólnego rozporządzenia o ochronie danych (tzw. RODO) informujemy, że administratorem </w:t>
      </w:r>
      <w:r>
        <w:rPr>
          <w:sz w:val="20"/>
          <w:szCs w:val="20"/>
        </w:rPr>
        <w:t xml:space="preserve">Pana/Pani </w:t>
      </w:r>
      <w:r w:rsidRPr="00A403F2">
        <w:rPr>
          <w:sz w:val="20"/>
          <w:szCs w:val="20"/>
        </w:rPr>
        <w:t>danych osobowych jest Prezydent Miasta Krakowa z siedzibą Pl. Wszystkich Świętych 3-4, 31-004 Kraków. Z administratorem moż</w:t>
      </w:r>
      <w:r w:rsidR="00A07267">
        <w:rPr>
          <w:sz w:val="20"/>
          <w:szCs w:val="20"/>
        </w:rPr>
        <w:t>na</w:t>
      </w:r>
      <w:r w:rsidRPr="00A403F2">
        <w:rPr>
          <w:sz w:val="20"/>
          <w:szCs w:val="20"/>
        </w:rPr>
        <w:t xml:space="preserve"> się skontaktować listownie (adres jw.) lub drogą elektroniczną – adres e-mail: </w:t>
      </w:r>
      <w:hyperlink r:id="rId7" w:history="1">
        <w:r w:rsidRPr="00A403F2">
          <w:rPr>
            <w:rStyle w:val="Hipercze"/>
            <w:sz w:val="20"/>
            <w:szCs w:val="20"/>
          </w:rPr>
          <w:t>ws.umk@um.krakow.pl</w:t>
        </w:r>
      </w:hyperlink>
      <w:r w:rsidRPr="00A403F2">
        <w:rPr>
          <w:sz w:val="20"/>
          <w:szCs w:val="20"/>
        </w:rPr>
        <w:t>.</w:t>
      </w:r>
    </w:p>
    <w:p w14:paraId="5D5959EF" w14:textId="77777777" w:rsidR="002260B7" w:rsidRPr="00A403F2" w:rsidRDefault="002260B7" w:rsidP="002260B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Dane osobowe będą przetwarzane w celu skorzystania z usługi usunięcia pokrycia dachowego z azbestu przy pomocy finansowania przez Gminę Miejską Kraków.</w:t>
      </w:r>
    </w:p>
    <w:p w14:paraId="47DC20EE" w14:textId="77777777" w:rsidR="002260B7" w:rsidRPr="00A403F2" w:rsidRDefault="002260B7" w:rsidP="002260B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62E83502" w14:textId="77777777" w:rsidR="002260B7" w:rsidRPr="00A403F2" w:rsidRDefault="002260B7" w:rsidP="002260B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Informujemy, że:</w:t>
      </w:r>
    </w:p>
    <w:p w14:paraId="014672CF" w14:textId="088B41C5" w:rsidR="002260B7" w:rsidRPr="00A403F2" w:rsidRDefault="002260B7" w:rsidP="002260B7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Ma Pan/Pani prawo do żądania od administratora dostępu do swoich danych osobowych, ich sprostowania, ograniczenia przetwarzania.</w:t>
      </w:r>
    </w:p>
    <w:p w14:paraId="06AF23F4" w14:textId="77777777" w:rsidR="002260B7" w:rsidRPr="00A403F2" w:rsidRDefault="002260B7" w:rsidP="002260B7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Dane osobowe będą przetwarzane do czasu załatwienia sprawy, dla potrzeb której zostały zebrane, </w:t>
      </w:r>
      <w:r w:rsidRPr="00A403F2">
        <w:rPr>
          <w:sz w:val="20"/>
          <w:szCs w:val="20"/>
        </w:rPr>
        <w:br/>
        <w:t xml:space="preserve">a następnie będą przechowywane przez </w:t>
      </w:r>
      <w:r w:rsidRPr="00A403F2">
        <w:rPr>
          <w:iCs/>
          <w:sz w:val="20"/>
          <w:szCs w:val="20"/>
        </w:rPr>
        <w:t>5 lat</w:t>
      </w:r>
      <w:r w:rsidRPr="00A403F2">
        <w:rPr>
          <w:sz w:val="20"/>
          <w:szCs w:val="20"/>
        </w:rPr>
        <w:t xml:space="preserve">, po czym ulegną zniszczeniu. </w:t>
      </w:r>
    </w:p>
    <w:p w14:paraId="0802F653" w14:textId="77777777" w:rsidR="002260B7" w:rsidRPr="00A403F2" w:rsidRDefault="002260B7" w:rsidP="002260B7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iCs/>
          <w:sz w:val="20"/>
          <w:szCs w:val="20"/>
        </w:rPr>
        <w:t xml:space="preserve">Odbiorcą danych osobowych jest </w:t>
      </w:r>
      <w:r w:rsidRPr="00A403F2">
        <w:rPr>
          <w:sz w:val="20"/>
          <w:szCs w:val="20"/>
        </w:rPr>
        <w:t xml:space="preserve">podmiot świadczący usługę </w:t>
      </w:r>
      <w:r>
        <w:rPr>
          <w:sz w:val="20"/>
          <w:szCs w:val="20"/>
        </w:rPr>
        <w:t>z którym współpracuje Gmina Miejska Kraków.</w:t>
      </w:r>
    </w:p>
    <w:p w14:paraId="74B09359" w14:textId="77777777" w:rsidR="002260B7" w:rsidRPr="00A403F2" w:rsidRDefault="002260B7" w:rsidP="002260B7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Ma Pan/Pani prawo do wniesienia skargi do organu nadzorczego, którym jest Prezes Urzędu Ochrony Danych Osobowych. </w:t>
      </w:r>
    </w:p>
    <w:p w14:paraId="3511A093" w14:textId="77777777" w:rsidR="002260B7" w:rsidRPr="00A403F2" w:rsidRDefault="002260B7" w:rsidP="002260B7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Podanie danych osobowych jest wymogiem </w:t>
      </w:r>
      <w:r w:rsidRPr="00A403F2">
        <w:rPr>
          <w:iCs/>
          <w:sz w:val="20"/>
          <w:szCs w:val="20"/>
        </w:rPr>
        <w:t>wynikającym z uchwały Rady Miasta Krakowa</w:t>
      </w:r>
      <w:r w:rsidRPr="00A403F2">
        <w:rPr>
          <w:sz w:val="20"/>
          <w:szCs w:val="20"/>
        </w:rPr>
        <w:t xml:space="preserve"> i ma </w:t>
      </w:r>
      <w:r w:rsidRPr="00A403F2">
        <w:rPr>
          <w:sz w:val="20"/>
          <w:szCs w:val="20"/>
        </w:rPr>
        <w:br/>
        <w:t>charakter obowiązkowy. Konsekwencją niepodania danych jest brak możliwości skorzystania z usługi usunięcia pokrycia dachowego z azbestu.</w:t>
      </w:r>
    </w:p>
    <w:p w14:paraId="56C52915" w14:textId="7D85FB5E" w:rsidR="004C2CE1" w:rsidRDefault="00A07267" w:rsidP="00A07267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bookmarkStart w:id="1" w:name="_Hlk199333650"/>
      <w:bookmarkStart w:id="2" w:name="_Hlk199333768"/>
      <w:r w:rsidRPr="00A403F2">
        <w:rPr>
          <w:sz w:val="20"/>
          <w:szCs w:val="20"/>
        </w:rPr>
        <w:t xml:space="preserve">Podstawę prawną przetwarzania </w:t>
      </w:r>
      <w:r>
        <w:rPr>
          <w:sz w:val="20"/>
          <w:szCs w:val="20"/>
        </w:rPr>
        <w:t xml:space="preserve">Pana/Pani </w:t>
      </w:r>
      <w:r w:rsidRPr="00A403F2">
        <w:rPr>
          <w:sz w:val="20"/>
          <w:szCs w:val="20"/>
        </w:rPr>
        <w:t>danych stanowi</w:t>
      </w:r>
      <w:r w:rsidR="003D0225">
        <w:rPr>
          <w:sz w:val="20"/>
          <w:szCs w:val="20"/>
        </w:rPr>
        <w:t xml:space="preserve"> art. 6 ust. 1 lit. e) RODO w związku z ustawą z dnia 8 marca 1990 r. o samorządzie gminnym i ustawą z dnia 27 kwietnia 2001 r. – Prawo ochrony środowiska i wydana na ich podstawie uchwała Nr CX/1666/14 Rady Miasta Krakowa z dnia 25 czerwca 2014 r., w sprawie przyjęcia Programu usuwania wyrobów zawierających azbest z terenu Miasta Krakowa do 2032 r., zmieniona uchwałą nr XXI/342/15 Rady Miasta Krakowa z dnia 8 lipca 2015 r. oraz uchwałą nr VIII/143/24 Rady Miasta Krakowa z dnia 28 sierpnia 2024 r.</w:t>
      </w:r>
    </w:p>
    <w:bookmarkEnd w:id="1"/>
    <w:p w14:paraId="6A768A11" w14:textId="77777777" w:rsidR="00A07267" w:rsidRDefault="00A07267" w:rsidP="00A07267">
      <w:pPr>
        <w:pStyle w:val="NormalnyWeb"/>
        <w:spacing w:before="0" w:beforeAutospacing="0" w:after="0" w:afterAutospacing="0"/>
        <w:ind w:left="720"/>
        <w:jc w:val="both"/>
        <w:rPr>
          <w:sz w:val="20"/>
          <w:szCs w:val="20"/>
        </w:rPr>
      </w:pPr>
    </w:p>
    <w:p w14:paraId="609BA6BC" w14:textId="77777777" w:rsidR="00A07267" w:rsidRDefault="00A07267" w:rsidP="00A0726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4E585E1A" w14:textId="77777777" w:rsidR="00A07267" w:rsidRPr="009845A2" w:rsidRDefault="00A07267" w:rsidP="00A0726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bookmarkStart w:id="3" w:name="_Hlk199333676"/>
      <w:r w:rsidRPr="009845A2">
        <w:rPr>
          <w:sz w:val="20"/>
          <w:szCs w:val="20"/>
        </w:rPr>
        <w:t>Ponadto informujemy, że ma Pan/Pani prawo w dowolnym momencie wnieść sprzeciw wobec przetwarzania swoich danych osobowych, z przyczyn związanych z Pani/Pana szczególną sytuacją.</w:t>
      </w:r>
    </w:p>
    <w:bookmarkEnd w:id="3"/>
    <w:p w14:paraId="2F1EE330" w14:textId="77777777" w:rsidR="00A07267" w:rsidRDefault="00A07267" w:rsidP="00A0726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4EFE76D0" w14:textId="77777777" w:rsidR="00A07267" w:rsidRPr="00A403F2" w:rsidRDefault="00A07267" w:rsidP="00A0726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Informujemy także, </w:t>
      </w:r>
      <w:r w:rsidRPr="003A5E4E">
        <w:rPr>
          <w:sz w:val="20"/>
          <w:szCs w:val="20"/>
        </w:rPr>
        <w:t xml:space="preserve">że </w:t>
      </w:r>
      <w:r>
        <w:rPr>
          <w:sz w:val="20"/>
          <w:szCs w:val="20"/>
        </w:rPr>
        <w:t>d</w:t>
      </w:r>
      <w:r w:rsidRPr="003A5E4E">
        <w:rPr>
          <w:sz w:val="20"/>
          <w:szCs w:val="20"/>
        </w:rPr>
        <w:t>ane w zakresie informacji o</w:t>
      </w:r>
      <w:r>
        <w:rPr>
          <w:sz w:val="20"/>
          <w:szCs w:val="20"/>
        </w:rPr>
        <w:t>:</w:t>
      </w:r>
      <w:r w:rsidRPr="003A5E4E">
        <w:rPr>
          <w:sz w:val="20"/>
          <w:szCs w:val="20"/>
        </w:rPr>
        <w:t xml:space="preserve"> sposobie </w:t>
      </w:r>
      <w:r w:rsidRPr="004C2DE5">
        <w:rPr>
          <w:sz w:val="20"/>
          <w:szCs w:val="20"/>
        </w:rPr>
        <w:t>uwzględnienia Pana/Pani wniosku, adresie inwestycji i przedmiocie zadania, będą publikowane w Biuletynie Inf</w:t>
      </w:r>
      <w:r w:rsidRPr="003A5E4E">
        <w:rPr>
          <w:sz w:val="20"/>
          <w:szCs w:val="20"/>
        </w:rPr>
        <w:t>ormacji Publicznej Miasta Krakowa</w:t>
      </w:r>
      <w:r>
        <w:rPr>
          <w:sz w:val="20"/>
          <w:szCs w:val="20"/>
        </w:rPr>
        <w:t>.</w:t>
      </w:r>
    </w:p>
    <w:bookmarkEnd w:id="2"/>
    <w:p w14:paraId="21E12295" w14:textId="77777777" w:rsidR="00A24501" w:rsidRDefault="00A24501" w:rsidP="00A24501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54F86906" w14:textId="77777777" w:rsidR="00A24501" w:rsidRPr="003A5E4E" w:rsidRDefault="00A24501" w:rsidP="00A24501">
      <w:pPr>
        <w:spacing w:before="120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Dane kontaktowe Inspektora Ochrony Danych:</w:t>
      </w:r>
    </w:p>
    <w:p w14:paraId="58E1DC2D" w14:textId="77777777" w:rsidR="00A24501" w:rsidRPr="003A5E4E" w:rsidRDefault="00A24501" w:rsidP="00A24501">
      <w:pPr>
        <w:jc w:val="both"/>
        <w:rPr>
          <w:rFonts w:eastAsia="Segoe UI" w:cs="Tahoma"/>
          <w:lang w:eastAsia="pl-PL"/>
        </w:rPr>
      </w:pPr>
      <w:proofErr w:type="spellStart"/>
      <w:r w:rsidRPr="003A5E4E">
        <w:rPr>
          <w:sz w:val="20"/>
          <w:szCs w:val="20"/>
          <w:lang w:val="en-US" w:eastAsia="pl-PL"/>
        </w:rPr>
        <w:t>adres</w:t>
      </w:r>
      <w:proofErr w:type="spellEnd"/>
      <w:r w:rsidRPr="003A5E4E">
        <w:rPr>
          <w:sz w:val="20"/>
          <w:szCs w:val="20"/>
          <w:lang w:val="en-US" w:eastAsia="pl-PL"/>
        </w:rPr>
        <w:t xml:space="preserve"> e-mail: </w:t>
      </w:r>
      <w:hyperlink r:id="rId8">
        <w:r w:rsidRPr="003A5E4E">
          <w:rPr>
            <w:sz w:val="20"/>
            <w:szCs w:val="20"/>
            <w:u w:val="single"/>
            <w:lang w:val="en-US" w:eastAsia="pl-PL"/>
          </w:rPr>
          <w:t>iod@um.krakow.pl</w:t>
        </w:r>
      </w:hyperlink>
      <w:r w:rsidRPr="003A5E4E">
        <w:rPr>
          <w:sz w:val="20"/>
          <w:szCs w:val="20"/>
          <w:lang w:val="en-US" w:eastAsia="pl-PL"/>
        </w:rPr>
        <w:t>.</w:t>
      </w:r>
    </w:p>
    <w:p w14:paraId="6BC891BF" w14:textId="77777777" w:rsidR="00A24501" w:rsidRPr="003A5E4E" w:rsidRDefault="00A24501" w:rsidP="00A24501">
      <w:pPr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adres pocztowy: Plac Wszystkich Świętych 3-4 31-004 Kraków</w:t>
      </w:r>
    </w:p>
    <w:p w14:paraId="088C3FB4" w14:textId="77777777" w:rsidR="00A24501" w:rsidRPr="00C41179" w:rsidRDefault="00A24501" w:rsidP="00A24501"/>
    <w:p w14:paraId="0774A4DA" w14:textId="77777777" w:rsidR="00A24501" w:rsidRPr="007D694F" w:rsidRDefault="00A24501" w:rsidP="00A24501">
      <w:pPr>
        <w:suppressAutoHyphens w:val="0"/>
        <w:jc w:val="right"/>
        <w:rPr>
          <w:i/>
          <w:highlight w:val="green"/>
        </w:rPr>
      </w:pPr>
    </w:p>
    <w:p w14:paraId="20E4E51C" w14:textId="77777777" w:rsidR="00A24501" w:rsidRPr="007D694F" w:rsidRDefault="00A24501" w:rsidP="00A24501">
      <w:pPr>
        <w:suppressAutoHyphens w:val="0"/>
        <w:jc w:val="right"/>
      </w:pPr>
    </w:p>
    <w:tbl>
      <w:tblPr>
        <w:tblW w:w="5827" w:type="dxa"/>
        <w:tblInd w:w="3339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4029"/>
        <w:gridCol w:w="1798"/>
      </w:tblGrid>
      <w:tr w:rsidR="00A24501" w:rsidRPr="00B61B0C" w14:paraId="6021A02C" w14:textId="77777777" w:rsidTr="005E1A7A">
        <w:trPr>
          <w:trHeight w:val="874"/>
        </w:trPr>
        <w:tc>
          <w:tcPr>
            <w:tcW w:w="402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08363991" w14:textId="77777777" w:rsidR="00A24501" w:rsidRPr="00B61B0C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B61B0C">
              <w:rPr>
                <w:b/>
                <w:sz w:val="18"/>
                <w:szCs w:val="18"/>
                <w:lang w:eastAsia="pl-PL"/>
              </w:rPr>
              <w:t>…………………………..</w:t>
            </w:r>
          </w:p>
          <w:p w14:paraId="234B33B6" w14:textId="77777777" w:rsidR="00A24501" w:rsidRPr="00B61B0C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B61B0C">
              <w:rPr>
                <w:b/>
                <w:i/>
                <w:sz w:val="18"/>
                <w:szCs w:val="18"/>
                <w:lang w:eastAsia="pl-PL"/>
              </w:rPr>
              <w:t>Podpis Wnioskodawcy</w:t>
            </w:r>
          </w:p>
        </w:tc>
        <w:tc>
          <w:tcPr>
            <w:tcW w:w="179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170BA443" w14:textId="77777777" w:rsidR="00A24501" w:rsidRPr="00B61B0C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B61B0C">
              <w:rPr>
                <w:b/>
                <w:sz w:val="18"/>
                <w:szCs w:val="18"/>
                <w:lang w:eastAsia="pl-PL"/>
              </w:rPr>
              <w:t>…………………..</w:t>
            </w:r>
          </w:p>
          <w:p w14:paraId="34A95B55" w14:textId="77777777" w:rsidR="00A24501" w:rsidRPr="00B61B0C" w:rsidRDefault="00A24501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B61B0C">
              <w:rPr>
                <w:b/>
                <w:i/>
                <w:sz w:val="18"/>
                <w:szCs w:val="18"/>
                <w:lang w:eastAsia="pl-PL"/>
              </w:rPr>
              <w:t>Data</w:t>
            </w:r>
          </w:p>
        </w:tc>
      </w:tr>
    </w:tbl>
    <w:p w14:paraId="050A9F17" w14:textId="77777777" w:rsidR="00A24501" w:rsidRPr="009839E4" w:rsidRDefault="00A24501" w:rsidP="00A24501">
      <w:pPr>
        <w:rPr>
          <w:b/>
        </w:rPr>
      </w:pPr>
    </w:p>
    <w:p w14:paraId="0385E670" w14:textId="77777777" w:rsidR="00A24501" w:rsidRDefault="00A24501" w:rsidP="00A24501">
      <w:pPr>
        <w:rPr>
          <w:b/>
        </w:rPr>
      </w:pPr>
    </w:p>
    <w:p w14:paraId="42E60930" w14:textId="77777777" w:rsidR="00A24501" w:rsidRDefault="00A24501" w:rsidP="00A24501">
      <w:pPr>
        <w:rPr>
          <w:b/>
        </w:rPr>
      </w:pPr>
    </w:p>
    <w:p w14:paraId="0DFB609D" w14:textId="77777777" w:rsidR="00A24501" w:rsidRDefault="00A24501" w:rsidP="00A24501">
      <w:pPr>
        <w:jc w:val="both"/>
        <w:rPr>
          <w:sz w:val="14"/>
          <w:szCs w:val="14"/>
        </w:rPr>
      </w:pPr>
    </w:p>
    <w:p w14:paraId="7FB62945" w14:textId="77777777" w:rsidR="00A24501" w:rsidRDefault="00A24501" w:rsidP="00A24501">
      <w:pPr>
        <w:jc w:val="both"/>
        <w:rPr>
          <w:sz w:val="14"/>
          <w:szCs w:val="14"/>
        </w:rPr>
      </w:pPr>
    </w:p>
    <w:p w14:paraId="0A5A2BCA" w14:textId="77777777" w:rsidR="00A24501" w:rsidRPr="003A5E4E" w:rsidRDefault="00A24501" w:rsidP="00A24501">
      <w:pPr>
        <w:spacing w:before="120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 xml:space="preserve">*)          dane wymagane </w:t>
      </w:r>
    </w:p>
    <w:p w14:paraId="404E9144" w14:textId="77777777" w:rsidR="00A24501" w:rsidRPr="003A5E4E" w:rsidRDefault="00A24501" w:rsidP="00A24501">
      <w:pPr>
        <w:spacing w:before="120"/>
        <w:ind w:left="705" w:hanging="705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 xml:space="preserve">**)  </w:t>
      </w:r>
      <w:r w:rsidRPr="003A5E4E">
        <w:rPr>
          <w:b/>
          <w:i/>
          <w:sz w:val="20"/>
          <w:szCs w:val="20"/>
          <w:lang w:eastAsia="pl-PL"/>
        </w:rPr>
        <w:tab/>
        <w:t>dane opcjonalne, należy wypełnić w przypadku posiadania powyższych informacji. W przypadku podania nr właściwej księgi wieczystej nie ma obowiązku załączania do wniosku odpisu z księgi wieczystej w wersji papierowej.</w:t>
      </w:r>
    </w:p>
    <w:p w14:paraId="2127AFFA" w14:textId="77777777" w:rsidR="00A24501" w:rsidRPr="003A5E4E" w:rsidRDefault="00A24501" w:rsidP="00A24501">
      <w:pPr>
        <w:spacing w:before="120"/>
        <w:jc w:val="both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>***)    niepotrzebne skreślić</w:t>
      </w:r>
    </w:p>
    <w:p w14:paraId="082B28F1" w14:textId="77777777" w:rsidR="00A02041" w:rsidRDefault="00A02041"/>
    <w:sectPr w:rsidR="00A020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1D16E" w14:textId="77777777" w:rsidR="00A24501" w:rsidRDefault="00A24501" w:rsidP="00A24501">
      <w:r>
        <w:separator/>
      </w:r>
    </w:p>
  </w:endnote>
  <w:endnote w:type="continuationSeparator" w:id="0">
    <w:p w14:paraId="1DE4B7F6" w14:textId="77777777" w:rsidR="00A24501" w:rsidRDefault="00A24501" w:rsidP="00A2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5821" w14:textId="77777777" w:rsidR="00A24501" w:rsidRPr="002074D9" w:rsidRDefault="00A24501" w:rsidP="00A24501">
    <w:pPr>
      <w:pStyle w:val="Stopka"/>
      <w:tabs>
        <w:tab w:val="clear" w:pos="9072"/>
        <w:tab w:val="center" w:pos="5032"/>
        <w:tab w:val="right" w:pos="9781"/>
        <w:tab w:val="right" w:pos="10064"/>
      </w:tabs>
      <w:ind w:left="6237" w:right="-1277" w:hanging="992"/>
      <w:rPr>
        <w:sz w:val="20"/>
        <w:szCs w:val="20"/>
        <w:lang w:eastAsia="pl-PL"/>
      </w:rPr>
    </w:pPr>
    <w:r w:rsidRPr="00972B2E">
      <w:rPr>
        <w:sz w:val="20"/>
        <w:szCs w:val="20"/>
        <w:lang w:eastAsia="pl-PL"/>
      </w:rPr>
      <w:t xml:space="preserve">Dodatkowe informacje: tel. </w:t>
    </w:r>
    <w:r w:rsidRPr="002074D9">
      <w:rPr>
        <w:sz w:val="20"/>
        <w:szCs w:val="20"/>
        <w:lang w:eastAsia="pl-PL"/>
      </w:rPr>
      <w:t>12 616 8848</w:t>
    </w:r>
  </w:p>
  <w:p w14:paraId="76B2058F" w14:textId="77777777" w:rsidR="00A24501" w:rsidRDefault="00A24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1F95" w14:textId="77777777" w:rsidR="00A24501" w:rsidRDefault="00A24501" w:rsidP="00A24501">
      <w:r>
        <w:separator/>
      </w:r>
    </w:p>
  </w:footnote>
  <w:footnote w:type="continuationSeparator" w:id="0">
    <w:p w14:paraId="02810A59" w14:textId="77777777" w:rsidR="00A24501" w:rsidRDefault="00A24501" w:rsidP="00A24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502C3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9670A3"/>
    <w:multiLevelType w:val="multilevel"/>
    <w:tmpl w:val="4906E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nkiewicz Małgorzata">
    <w15:presenceInfo w15:providerId="AD" w15:userId="S::Malgorzata.Lenkiewicz@um.krakow.pl::924e0215-546a-4ae0-8ea1-aff23387d7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795"/>
    <w:rsid w:val="00153122"/>
    <w:rsid w:val="002260B7"/>
    <w:rsid w:val="003D0225"/>
    <w:rsid w:val="004C2CE1"/>
    <w:rsid w:val="00A02041"/>
    <w:rsid w:val="00A07267"/>
    <w:rsid w:val="00A24501"/>
    <w:rsid w:val="00B16CD4"/>
    <w:rsid w:val="00CD5795"/>
    <w:rsid w:val="00EC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44A82"/>
  <w15:chartTrackingRefBased/>
  <w15:docId w15:val="{D62EE317-A914-424D-BDB7-A3994DA2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5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45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Hipercze">
    <w:name w:val="Hyperlink"/>
    <w:uiPriority w:val="99"/>
    <w:rsid w:val="00A2450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24501"/>
    <w:pPr>
      <w:suppressAutoHyphens w:val="0"/>
      <w:spacing w:before="100" w:beforeAutospacing="1" w:after="100" w:afterAutospacing="1"/>
    </w:pPr>
    <w:rPr>
      <w:rFonts w:eastAsia="Calibri"/>
      <w:lang w:eastAsia="pl-PL"/>
    </w:rPr>
  </w:style>
  <w:style w:type="paragraph" w:styleId="Akapitzlist">
    <w:name w:val="List Paragraph"/>
    <w:basedOn w:val="Normalny"/>
    <w:uiPriority w:val="34"/>
    <w:qFormat/>
    <w:rsid w:val="00A245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45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450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45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450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kra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s.umk@um.kra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1096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Agnieszka</dc:creator>
  <cp:keywords/>
  <dc:description/>
  <cp:lastModifiedBy>Molenda Kamil</cp:lastModifiedBy>
  <cp:revision>2</cp:revision>
  <cp:lastPrinted>2025-06-24T12:10:00Z</cp:lastPrinted>
  <dcterms:created xsi:type="dcterms:W3CDTF">2025-06-24T12:10:00Z</dcterms:created>
  <dcterms:modified xsi:type="dcterms:W3CDTF">2025-06-24T12:10:00Z</dcterms:modified>
</cp:coreProperties>
</file>